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21B972">
      <w:pPr>
        <w:keepNext w:val="0"/>
        <w:keepLines w:val="0"/>
        <w:pageBreakBefore w:val="0"/>
        <w:widowControl w:val="0"/>
        <w:kinsoku/>
        <w:wordWrap/>
        <w:overflowPunct/>
        <w:topLinePunct w:val="0"/>
        <w:autoSpaceDE/>
        <w:autoSpaceDN/>
        <w:bidi w:val="0"/>
        <w:adjustRightInd/>
        <w:snapToGrid/>
        <w:spacing w:line="600" w:lineRule="exact"/>
        <w:jc w:val="center"/>
        <w:textAlignment w:val="baseline"/>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龙岩</w:t>
      </w: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育兴教育</w:t>
      </w: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投资发展有限公司</w:t>
      </w:r>
    </w:p>
    <w:p w14:paraId="4D3D36A7">
      <w:pPr>
        <w:keepNext w:val="0"/>
        <w:keepLines w:val="0"/>
        <w:pageBreakBefore w:val="0"/>
        <w:widowControl w:val="0"/>
        <w:kinsoku/>
        <w:wordWrap/>
        <w:overflowPunct/>
        <w:topLinePunct w:val="0"/>
        <w:autoSpaceDE/>
        <w:autoSpaceDN/>
        <w:bidi w:val="0"/>
        <w:adjustRightInd/>
        <w:snapToGrid/>
        <w:spacing w:line="600" w:lineRule="exact"/>
        <w:jc w:val="center"/>
        <w:textAlignment w:val="baseline"/>
        <w:rPr>
          <w:rFonts w:ascii="方正小标宋简体" w:hAnsi="方正小标宋简体" w:eastAsia="方正小标宋简体" w:cs="方正小标宋简体"/>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所属幼儿园户外绿化养护</w:t>
      </w: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招标公告</w:t>
      </w:r>
    </w:p>
    <w:p w14:paraId="09ED04C2">
      <w:pPr>
        <w:pStyle w:val="14"/>
        <w:spacing w:line="500" w:lineRule="exact"/>
        <w:rPr>
          <w:color w:val="000000" w:themeColor="text1"/>
          <w:highlight w:val="none"/>
          <w14:textFill>
            <w14:solidFill>
              <w14:schemeClr w14:val="tx1"/>
            </w14:solidFill>
          </w14:textFill>
        </w:rPr>
      </w:pPr>
    </w:p>
    <w:p w14:paraId="0FADE9D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baseline"/>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因</w:t>
      </w: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龙岩育兴教育投资发展有限公司所属幼儿园户外绿化养护</w:t>
      </w: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项目招标需要，欢迎符合要求的投标单位前来参与。现将相关事项公告如下</w:t>
      </w:r>
      <w:r>
        <w:rPr>
          <w:rFonts w:hint="eastAsia" w:asciiTheme="minorEastAsia" w:hAnsiTheme="minorEastAsia" w:cstheme="minorEastAsia"/>
          <w:color w:val="000000" w:themeColor="text1"/>
          <w:sz w:val="32"/>
          <w:szCs w:val="32"/>
          <w:highlight w:val="none"/>
          <w:lang w:eastAsia="zh-CN"/>
          <w14:textFill>
            <w14:solidFill>
              <w14:schemeClr w14:val="tx1"/>
            </w14:solidFill>
          </w14:textFill>
        </w:rPr>
        <w:t>：</w:t>
      </w:r>
    </w:p>
    <w:p w14:paraId="33D6B3B0">
      <w:pPr>
        <w:pStyle w:val="9"/>
        <w:keepNext w:val="0"/>
        <w:keepLines w:val="0"/>
        <w:pageBreakBefore w:val="0"/>
        <w:widowControl w:val="0"/>
        <w:kinsoku/>
        <w:wordWrap/>
        <w:overflowPunct/>
        <w:topLinePunct w:val="0"/>
        <w:autoSpaceDE/>
        <w:autoSpaceDN/>
        <w:bidi w:val="0"/>
        <w:adjustRightInd/>
        <w:snapToGrid/>
        <w:spacing w:line="540" w:lineRule="exact"/>
        <w:ind w:firstLine="640"/>
        <w:textAlignment w:val="baseline"/>
        <w:rPr>
          <w:rFonts w:hint="default" w:ascii="黑体" w:hAnsi="黑体" w:eastAsia="黑体"/>
          <w:color w:val="000000" w:themeColor="text1"/>
          <w:sz w:val="32"/>
          <w:szCs w:val="32"/>
          <w:highlight w:val="none"/>
          <w14:textFill>
            <w14:solidFill>
              <w14:schemeClr w14:val="tx1"/>
            </w14:solidFill>
          </w14:textFill>
        </w:rPr>
      </w:pPr>
      <w:r>
        <w:rPr>
          <w:rFonts w:ascii="黑体" w:hAnsi="黑体" w:eastAsia="黑体"/>
          <w:color w:val="000000" w:themeColor="text1"/>
          <w:sz w:val="32"/>
          <w:szCs w:val="32"/>
          <w:highlight w:val="none"/>
          <w14:textFill>
            <w14:solidFill>
              <w14:schemeClr w14:val="tx1"/>
            </w14:solidFill>
          </w14:textFill>
        </w:rPr>
        <w:t>一、投标单位的</w:t>
      </w:r>
      <w:r>
        <w:rPr>
          <w:rFonts w:hint="eastAsia" w:ascii="黑体" w:hAnsi="黑体" w:eastAsia="黑体"/>
          <w:color w:val="000000" w:themeColor="text1"/>
          <w:sz w:val="32"/>
          <w:szCs w:val="32"/>
          <w:highlight w:val="none"/>
          <w:lang w:eastAsia="zh-CN"/>
          <w14:textFill>
            <w14:solidFill>
              <w14:schemeClr w14:val="tx1"/>
            </w14:solidFill>
          </w14:textFill>
        </w:rPr>
        <w:t>资格</w:t>
      </w:r>
      <w:r>
        <w:rPr>
          <w:rFonts w:ascii="黑体" w:hAnsi="黑体" w:eastAsia="黑体"/>
          <w:color w:val="000000" w:themeColor="text1"/>
          <w:sz w:val="32"/>
          <w:szCs w:val="32"/>
          <w:highlight w:val="none"/>
          <w14:textFill>
            <w14:solidFill>
              <w14:schemeClr w14:val="tx1"/>
            </w14:solidFill>
          </w14:textFill>
        </w:rPr>
        <w:t>必须具备以下条件</w:t>
      </w:r>
    </w:p>
    <w:p w14:paraId="06909F53">
      <w:pPr>
        <w:pStyle w:val="9"/>
        <w:keepNext w:val="0"/>
        <w:keepLines w:val="0"/>
        <w:pageBreakBefore w:val="0"/>
        <w:widowControl w:val="0"/>
        <w:kinsoku/>
        <w:wordWrap/>
        <w:overflowPunct/>
        <w:topLinePunct w:val="0"/>
        <w:autoSpaceDE/>
        <w:autoSpaceDN/>
        <w:bidi w:val="0"/>
        <w:adjustRightInd/>
        <w:snapToGrid/>
        <w:spacing w:line="540" w:lineRule="exact"/>
        <w:ind w:firstLine="640"/>
        <w:textAlignment w:val="baseline"/>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1.投标人须具有独立的法人资格并具备有效的企业法人营业执照。</w:t>
      </w:r>
    </w:p>
    <w:p w14:paraId="14420857">
      <w:pPr>
        <w:pStyle w:val="9"/>
        <w:keepNext w:val="0"/>
        <w:keepLines w:val="0"/>
        <w:pageBreakBefore w:val="0"/>
        <w:widowControl w:val="0"/>
        <w:kinsoku/>
        <w:wordWrap/>
        <w:overflowPunct/>
        <w:topLinePunct w:val="0"/>
        <w:autoSpaceDE/>
        <w:autoSpaceDN/>
        <w:bidi w:val="0"/>
        <w:adjustRightInd/>
        <w:snapToGrid/>
        <w:spacing w:line="540" w:lineRule="exact"/>
        <w:ind w:firstLine="640"/>
        <w:textAlignment w:val="baseline"/>
        <w:rPr>
          <w:rFonts w:hint="eastAsia" w:asciiTheme="minorEastAsia" w:hAnsiTheme="minorEastAsia" w:eastAsiaTheme="minorEastAsia" w:cstheme="minorEastAsia"/>
          <w:color w:val="000000" w:themeColor="text1"/>
          <w:sz w:val="32"/>
          <w:szCs w:val="3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2.投标</w:t>
      </w:r>
      <w:r>
        <w:rPr>
          <w:rFonts w:hint="eastAsia" w:asciiTheme="minorEastAsia" w:hAnsiTheme="minorEastAsia" w:eastAsiaTheme="minorEastAsia" w:cstheme="minorEastAsia"/>
          <w:color w:val="000000" w:themeColor="text1"/>
          <w:sz w:val="32"/>
          <w:szCs w:val="32"/>
          <w:highlight w:val="none"/>
          <w:lang w:eastAsia="zh-CN"/>
          <w14:textFill>
            <w14:solidFill>
              <w14:schemeClr w14:val="tx1"/>
            </w14:solidFill>
          </w14:textFill>
        </w:rPr>
        <w:t>人</w:t>
      </w: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须从事园林绿化工程的养护或花卉、苗木的种植与销售等</w:t>
      </w:r>
      <w:r>
        <w:rPr>
          <w:rFonts w:hint="eastAsia" w:asciiTheme="minorEastAsia" w:hAnsiTheme="minorEastAsia" w:eastAsiaTheme="minorEastAsia" w:cstheme="minorEastAsia"/>
          <w:color w:val="000000" w:themeColor="text1"/>
          <w:sz w:val="32"/>
          <w:szCs w:val="32"/>
          <w:highlight w:val="none"/>
          <w:lang w:eastAsia="zh-CN"/>
          <w14:textFill>
            <w14:solidFill>
              <w14:schemeClr w14:val="tx1"/>
            </w14:solidFill>
          </w14:textFill>
        </w:rPr>
        <w:t>。</w:t>
      </w:r>
    </w:p>
    <w:p w14:paraId="78463A08">
      <w:pPr>
        <w:pStyle w:val="9"/>
        <w:keepNext w:val="0"/>
        <w:keepLines w:val="0"/>
        <w:pageBreakBefore w:val="0"/>
        <w:widowControl w:val="0"/>
        <w:kinsoku/>
        <w:wordWrap/>
        <w:overflowPunct/>
        <w:topLinePunct w:val="0"/>
        <w:autoSpaceDE/>
        <w:autoSpaceDN/>
        <w:bidi w:val="0"/>
        <w:adjustRightInd/>
        <w:snapToGrid/>
        <w:spacing w:line="540" w:lineRule="exact"/>
        <w:ind w:firstLine="640"/>
        <w:textAlignment w:val="baseline"/>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.本项目不接受联合体参加投标。</w:t>
      </w:r>
    </w:p>
    <w:p w14:paraId="063EADD7">
      <w:pPr>
        <w:pStyle w:val="9"/>
        <w:keepNext w:val="0"/>
        <w:keepLines w:val="0"/>
        <w:pageBreakBefore w:val="0"/>
        <w:widowControl w:val="0"/>
        <w:kinsoku/>
        <w:wordWrap/>
        <w:overflowPunct/>
        <w:topLinePunct w:val="0"/>
        <w:autoSpaceDE/>
        <w:autoSpaceDN/>
        <w:bidi w:val="0"/>
        <w:adjustRightInd/>
        <w:snapToGrid/>
        <w:spacing w:line="540" w:lineRule="exact"/>
        <w:ind w:firstLine="640"/>
        <w:textAlignment w:val="baseline"/>
        <w:rPr>
          <w:rFonts w:hint="default" w:ascii="黑体" w:hAnsi="黑体" w:eastAsia="黑体"/>
          <w:color w:val="000000" w:themeColor="text1"/>
          <w:sz w:val="32"/>
          <w:szCs w:val="32"/>
          <w:highlight w:val="none"/>
          <w14:textFill>
            <w14:solidFill>
              <w14:schemeClr w14:val="tx1"/>
            </w14:solidFill>
          </w14:textFill>
        </w:rPr>
      </w:pPr>
      <w:r>
        <w:rPr>
          <w:rFonts w:ascii="黑体" w:hAnsi="黑体" w:eastAsia="黑体"/>
          <w:color w:val="000000" w:themeColor="text1"/>
          <w:sz w:val="32"/>
          <w:szCs w:val="32"/>
          <w:highlight w:val="none"/>
          <w14:textFill>
            <w14:solidFill>
              <w14:schemeClr w14:val="tx1"/>
            </w14:solidFill>
          </w14:textFill>
        </w:rPr>
        <w:t>二、项目概况</w:t>
      </w:r>
    </w:p>
    <w:p w14:paraId="44E07EFB">
      <w:pPr>
        <w:pStyle w:val="9"/>
        <w:keepNext w:val="0"/>
        <w:keepLines w:val="0"/>
        <w:pageBreakBefore w:val="0"/>
        <w:widowControl w:val="0"/>
        <w:kinsoku/>
        <w:wordWrap/>
        <w:overflowPunct/>
        <w:topLinePunct w:val="0"/>
        <w:autoSpaceDE/>
        <w:autoSpaceDN/>
        <w:bidi w:val="0"/>
        <w:adjustRightInd/>
        <w:snapToGrid/>
        <w:spacing w:line="540" w:lineRule="exact"/>
        <w:ind w:firstLine="640"/>
        <w:textAlignment w:val="baseline"/>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1.项目名称</w:t>
      </w:r>
      <w:r>
        <w:rPr>
          <w:rFonts w:hint="eastAsia" w:asciiTheme="minorEastAsia" w:hAnsiTheme="minorEastAsia" w:eastAsiaTheme="minorEastAsia" w:cstheme="minorEastAsia"/>
          <w:color w:val="000000" w:themeColor="text1"/>
          <w:sz w:val="32"/>
          <w:szCs w:val="32"/>
          <w:highlight w:val="none"/>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32"/>
          <w:szCs w:val="32"/>
          <w:highlight w:val="none"/>
          <w:lang w:val="en-US" w:eastAsia="zh-CN"/>
          <w14:textFill>
            <w14:solidFill>
              <w14:schemeClr w14:val="tx1"/>
            </w14:solidFill>
          </w14:textFill>
        </w:rPr>
        <w:t>龙岩育兴教育投资发展有限公司所属幼儿园户外绿化养护项目</w:t>
      </w: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w:t>
      </w:r>
    </w:p>
    <w:p w14:paraId="674C68B3">
      <w:pPr>
        <w:pStyle w:val="9"/>
        <w:keepNext w:val="0"/>
        <w:keepLines w:val="0"/>
        <w:pageBreakBefore w:val="0"/>
        <w:widowControl w:val="0"/>
        <w:kinsoku/>
        <w:wordWrap/>
        <w:overflowPunct/>
        <w:topLinePunct w:val="0"/>
        <w:autoSpaceDE/>
        <w:autoSpaceDN/>
        <w:bidi w:val="0"/>
        <w:adjustRightInd/>
        <w:snapToGrid/>
        <w:spacing w:line="540" w:lineRule="exact"/>
        <w:ind w:firstLine="640"/>
        <w:textAlignment w:val="baseline"/>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2.项目内容：包含基本养护工作和定期养护工作。其中基本养护工作包括一般正常维护，即浇水、防风防汛，补植和防人为损坏及零星病虫害防治，除杂草、灌木乔木(草坪内和路沿石周边及角落的杂草)和修剪，清理并运走树枝等修剪垃圾。定期养护工作包括全面修剪整形、施肥、除杂草、松土和全面病虫害防治等。</w:t>
      </w:r>
    </w:p>
    <w:p w14:paraId="1866B918">
      <w:pPr>
        <w:pStyle w:val="9"/>
        <w:keepNext w:val="0"/>
        <w:keepLines w:val="0"/>
        <w:pageBreakBefore w:val="0"/>
        <w:widowControl w:val="0"/>
        <w:kinsoku/>
        <w:wordWrap/>
        <w:overflowPunct/>
        <w:topLinePunct w:val="0"/>
        <w:autoSpaceDE/>
        <w:autoSpaceDN/>
        <w:bidi w:val="0"/>
        <w:adjustRightInd/>
        <w:snapToGrid/>
        <w:spacing w:line="540" w:lineRule="exact"/>
        <w:ind w:firstLine="640"/>
        <w:textAlignment w:val="baseline"/>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3.养护期间，养护所需的化肥、农药及各类器具均由投标人自行购买及承担相应费用。</w:t>
      </w:r>
    </w:p>
    <w:p w14:paraId="5679C7AF">
      <w:pPr>
        <w:pStyle w:val="9"/>
        <w:keepNext w:val="0"/>
        <w:keepLines w:val="0"/>
        <w:pageBreakBefore w:val="0"/>
        <w:widowControl w:val="0"/>
        <w:kinsoku/>
        <w:wordWrap/>
        <w:overflowPunct/>
        <w:topLinePunct w:val="0"/>
        <w:autoSpaceDE/>
        <w:autoSpaceDN/>
        <w:bidi w:val="0"/>
        <w:adjustRightInd/>
        <w:snapToGrid/>
        <w:spacing w:line="540" w:lineRule="exact"/>
        <w:ind w:firstLine="640"/>
        <w:textAlignment w:val="baseline"/>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4.养护质量标准：</w:t>
      </w:r>
    </w:p>
    <w:p w14:paraId="7AC39400">
      <w:pPr>
        <w:pStyle w:val="9"/>
        <w:keepNext w:val="0"/>
        <w:keepLines w:val="0"/>
        <w:pageBreakBefore w:val="0"/>
        <w:widowControl w:val="0"/>
        <w:kinsoku/>
        <w:wordWrap/>
        <w:overflowPunct/>
        <w:topLinePunct w:val="0"/>
        <w:autoSpaceDE/>
        <w:autoSpaceDN/>
        <w:bidi w:val="0"/>
        <w:adjustRightInd/>
        <w:snapToGrid/>
        <w:spacing w:line="540" w:lineRule="exact"/>
        <w:ind w:firstLine="640"/>
        <w:textAlignment w:val="baseline"/>
        <w:rPr>
          <w:rFonts w:hint="default"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（1）养护标准</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7"/>
        <w:gridCol w:w="6695"/>
      </w:tblGrid>
      <w:tr w14:paraId="510C5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shd w:val="clear" w:color="auto" w:fill="auto"/>
          </w:tcPr>
          <w:p w14:paraId="08BFCF98">
            <w:pPr>
              <w:keepNext w:val="0"/>
              <w:keepLines w:val="0"/>
              <w:pageBreakBefore w:val="0"/>
              <w:widowControl w:val="0"/>
              <w:kinsoku/>
              <w:wordWrap/>
              <w:overflowPunct/>
              <w:topLinePunct w:val="0"/>
              <w:autoSpaceDE/>
              <w:autoSpaceDN/>
              <w:bidi w:val="0"/>
              <w:adjustRightInd/>
              <w:snapToGrid/>
              <w:spacing w:line="540" w:lineRule="exact"/>
              <w:jc w:val="center"/>
              <w:rPr>
                <w:b/>
                <w:bCs/>
                <w:color w:val="auto"/>
                <w:sz w:val="28"/>
                <w:szCs w:val="28"/>
                <w:rPrChange w:id="0" w:author="Vivian" w:date="2023-05-31T16:06:04Z">
                  <w:rPr>
                    <w:sz w:val="28"/>
                    <w:szCs w:val="28"/>
                  </w:rPr>
                </w:rPrChange>
              </w:rPr>
            </w:pPr>
            <w:r>
              <w:rPr>
                <w:rFonts w:hint="eastAsia"/>
                <w:b/>
                <w:bCs/>
                <w:color w:val="auto"/>
                <w:sz w:val="28"/>
                <w:szCs w:val="28"/>
                <w:rPrChange w:id="1" w:author="Vivian" w:date="2023-05-31T16:06:04Z">
                  <w:rPr>
                    <w:rFonts w:hint="eastAsia"/>
                    <w:sz w:val="28"/>
                    <w:szCs w:val="28"/>
                  </w:rPr>
                </w:rPrChange>
              </w:rPr>
              <w:t>养护标准</w:t>
            </w:r>
          </w:p>
        </w:tc>
        <w:tc>
          <w:tcPr>
            <w:tcW w:w="6695" w:type="dxa"/>
            <w:shd w:val="clear" w:color="auto" w:fill="auto"/>
          </w:tcPr>
          <w:p w14:paraId="0A44172B">
            <w:pPr>
              <w:keepNext w:val="0"/>
              <w:keepLines w:val="0"/>
              <w:pageBreakBefore w:val="0"/>
              <w:widowControl w:val="0"/>
              <w:kinsoku/>
              <w:wordWrap/>
              <w:overflowPunct/>
              <w:topLinePunct w:val="0"/>
              <w:autoSpaceDE/>
              <w:autoSpaceDN/>
              <w:bidi w:val="0"/>
              <w:adjustRightInd/>
              <w:snapToGrid/>
              <w:spacing w:line="540" w:lineRule="exact"/>
              <w:jc w:val="center"/>
              <w:rPr>
                <w:b/>
                <w:bCs/>
                <w:color w:val="auto"/>
                <w:sz w:val="28"/>
                <w:szCs w:val="28"/>
                <w:rPrChange w:id="2" w:author="Vivian" w:date="2023-05-31T16:06:04Z">
                  <w:rPr>
                    <w:sz w:val="28"/>
                    <w:szCs w:val="28"/>
                  </w:rPr>
                </w:rPrChange>
              </w:rPr>
            </w:pPr>
            <w:r>
              <w:rPr>
                <w:rFonts w:hint="eastAsia"/>
                <w:b/>
                <w:bCs/>
                <w:color w:val="auto"/>
                <w:sz w:val="28"/>
                <w:szCs w:val="28"/>
                <w:rPrChange w:id="3" w:author="Vivian" w:date="2023-05-31T16:06:04Z">
                  <w:rPr>
                    <w:rFonts w:hint="eastAsia"/>
                    <w:sz w:val="28"/>
                    <w:szCs w:val="28"/>
                  </w:rPr>
                </w:rPrChange>
              </w:rPr>
              <w:t>养护管理质量要求</w:t>
            </w:r>
          </w:p>
        </w:tc>
      </w:tr>
      <w:tr w14:paraId="00E98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shd w:val="clear" w:color="auto" w:fill="auto"/>
            <w:vAlign w:val="center"/>
          </w:tcPr>
          <w:p w14:paraId="7106A00C">
            <w:pPr>
              <w:keepNext w:val="0"/>
              <w:keepLines w:val="0"/>
              <w:pageBreakBefore w:val="0"/>
              <w:widowControl w:val="0"/>
              <w:kinsoku/>
              <w:wordWrap/>
              <w:overflowPunct/>
              <w:topLinePunct w:val="0"/>
              <w:autoSpaceDE/>
              <w:autoSpaceDN/>
              <w:bidi w:val="0"/>
              <w:adjustRightInd/>
              <w:snapToGrid/>
              <w:spacing w:line="540" w:lineRule="exact"/>
              <w:jc w:val="center"/>
              <w:rPr>
                <w:color w:val="auto"/>
                <w:sz w:val="28"/>
                <w:szCs w:val="28"/>
                <w:rPrChange w:id="4" w:author="Vivian" w:date="2023-05-31T16:06:04Z">
                  <w:rPr>
                    <w:sz w:val="28"/>
                    <w:szCs w:val="28"/>
                  </w:rPr>
                </w:rPrChange>
              </w:rPr>
            </w:pPr>
            <w:r>
              <w:rPr>
                <w:rFonts w:hint="eastAsia"/>
                <w:color w:val="auto"/>
                <w:sz w:val="28"/>
                <w:szCs w:val="28"/>
                <w:rPrChange w:id="5" w:author="Vivian" w:date="2023-05-31T16:06:04Z">
                  <w:rPr>
                    <w:rFonts w:hint="eastAsia"/>
                    <w:sz w:val="28"/>
                    <w:szCs w:val="28"/>
                  </w:rPr>
                </w:rPrChange>
              </w:rPr>
              <w:t>乔木</w:t>
            </w:r>
          </w:p>
        </w:tc>
        <w:tc>
          <w:tcPr>
            <w:tcW w:w="6695" w:type="dxa"/>
            <w:shd w:val="clear" w:color="auto" w:fill="auto"/>
          </w:tcPr>
          <w:p w14:paraId="2547593E">
            <w:pPr>
              <w:keepNext w:val="0"/>
              <w:keepLines w:val="0"/>
              <w:pageBreakBefore w:val="0"/>
              <w:widowControl w:val="0"/>
              <w:kinsoku/>
              <w:wordWrap/>
              <w:overflowPunct/>
              <w:topLinePunct w:val="0"/>
              <w:autoSpaceDE/>
              <w:autoSpaceDN/>
              <w:bidi w:val="0"/>
              <w:adjustRightInd/>
              <w:snapToGrid/>
              <w:spacing w:line="540" w:lineRule="exact"/>
              <w:jc w:val="both"/>
              <w:rPr>
                <w:color w:val="auto"/>
                <w:sz w:val="28"/>
                <w:szCs w:val="28"/>
                <w:rPrChange w:id="6" w:author="Vivian" w:date="2023-05-31T16:06:04Z">
                  <w:rPr>
                    <w:sz w:val="28"/>
                    <w:szCs w:val="28"/>
                  </w:rPr>
                </w:rPrChange>
              </w:rPr>
            </w:pPr>
            <w:r>
              <w:rPr>
                <w:rFonts w:hint="eastAsia"/>
                <w:color w:val="auto"/>
                <w:sz w:val="28"/>
                <w:szCs w:val="28"/>
                <w:rPrChange w:id="7" w:author="Vivian" w:date="2023-05-31T16:06:04Z">
                  <w:rPr>
                    <w:rFonts w:hint="eastAsia"/>
                    <w:sz w:val="28"/>
                    <w:szCs w:val="28"/>
                  </w:rPr>
                </w:rPrChange>
              </w:rPr>
              <w:t>树冠基本完整，主侧枝分布</w:t>
            </w:r>
            <w:r>
              <w:rPr>
                <w:rFonts w:hint="eastAsia"/>
                <w:color w:val="auto"/>
                <w:sz w:val="28"/>
                <w:szCs w:val="28"/>
                <w:lang w:eastAsia="zh-CN"/>
              </w:rPr>
              <w:t>均匀</w:t>
            </w:r>
            <w:r>
              <w:rPr>
                <w:rFonts w:hint="eastAsia"/>
                <w:color w:val="auto"/>
                <w:sz w:val="28"/>
                <w:szCs w:val="28"/>
                <w:rPrChange w:id="8" w:author="Vivian" w:date="2023-05-31T16:06:04Z">
                  <w:rPr>
                    <w:rFonts w:hint="eastAsia"/>
                    <w:sz w:val="28"/>
                    <w:szCs w:val="28"/>
                  </w:rPr>
                </w:rPrChange>
              </w:rPr>
              <w:t>、数量适宜、</w:t>
            </w:r>
            <w:r>
              <w:rPr>
                <w:rFonts w:hint="eastAsia"/>
                <w:color w:val="auto"/>
                <w:sz w:val="28"/>
                <w:szCs w:val="28"/>
                <w:rPrChange w:id="9" w:author="Vivian" w:date="2023-05-31T16:06:04Z">
                  <w:rPr>
                    <w:rFonts w:hint="eastAsia"/>
                    <w:sz w:val="28"/>
                    <w:szCs w:val="28"/>
                  </w:rPr>
                </w:rPrChange>
              </w:rPr>
              <w:t>内膛不乱，通风透光。行道树树穴有平整盖板或种植   地被植物，黄土基本不裸露，设施基本完好。</w:t>
            </w:r>
          </w:p>
        </w:tc>
      </w:tr>
      <w:tr w14:paraId="3D9A9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shd w:val="clear" w:color="auto" w:fill="auto"/>
            <w:vAlign w:val="center"/>
          </w:tcPr>
          <w:p w14:paraId="53B9DCE0">
            <w:pPr>
              <w:keepNext w:val="0"/>
              <w:keepLines w:val="0"/>
              <w:pageBreakBefore w:val="0"/>
              <w:widowControl w:val="0"/>
              <w:kinsoku/>
              <w:wordWrap/>
              <w:overflowPunct/>
              <w:topLinePunct w:val="0"/>
              <w:autoSpaceDE/>
              <w:autoSpaceDN/>
              <w:bidi w:val="0"/>
              <w:adjustRightInd/>
              <w:snapToGrid/>
              <w:spacing w:line="540" w:lineRule="exact"/>
              <w:jc w:val="center"/>
              <w:rPr>
                <w:color w:val="auto"/>
                <w:sz w:val="28"/>
                <w:szCs w:val="28"/>
                <w:rPrChange w:id="10" w:author="Vivian" w:date="2023-05-31T16:06:04Z">
                  <w:rPr>
                    <w:sz w:val="28"/>
                    <w:szCs w:val="28"/>
                  </w:rPr>
                </w:rPrChange>
              </w:rPr>
            </w:pPr>
            <w:r>
              <w:rPr>
                <w:rFonts w:hint="eastAsia"/>
                <w:color w:val="auto"/>
                <w:sz w:val="28"/>
                <w:szCs w:val="28"/>
                <w:rPrChange w:id="11" w:author="Vivian" w:date="2023-05-31T16:06:04Z">
                  <w:rPr>
                    <w:rFonts w:hint="eastAsia"/>
                    <w:sz w:val="28"/>
                    <w:szCs w:val="28"/>
                  </w:rPr>
                </w:rPrChange>
              </w:rPr>
              <w:t>花灌木</w:t>
            </w:r>
          </w:p>
        </w:tc>
        <w:tc>
          <w:tcPr>
            <w:tcW w:w="6695" w:type="dxa"/>
            <w:shd w:val="clear" w:color="auto" w:fill="auto"/>
          </w:tcPr>
          <w:p w14:paraId="4452B7B9">
            <w:pPr>
              <w:keepNext w:val="0"/>
              <w:keepLines w:val="0"/>
              <w:pageBreakBefore w:val="0"/>
              <w:widowControl w:val="0"/>
              <w:kinsoku/>
              <w:wordWrap/>
              <w:overflowPunct/>
              <w:topLinePunct w:val="0"/>
              <w:autoSpaceDE/>
              <w:autoSpaceDN/>
              <w:bidi w:val="0"/>
              <w:adjustRightInd/>
              <w:snapToGrid/>
              <w:spacing w:line="540" w:lineRule="exact"/>
              <w:jc w:val="left"/>
              <w:rPr>
                <w:color w:val="auto"/>
                <w:sz w:val="28"/>
                <w:szCs w:val="28"/>
                <w:rPrChange w:id="12" w:author="Vivian" w:date="2023-05-31T16:06:04Z">
                  <w:rPr>
                    <w:sz w:val="28"/>
                    <w:szCs w:val="28"/>
                  </w:rPr>
                </w:rPrChange>
              </w:rPr>
            </w:pPr>
            <w:r>
              <w:rPr>
                <w:rFonts w:hint="eastAsia"/>
                <w:color w:val="auto"/>
                <w:sz w:val="28"/>
                <w:szCs w:val="28"/>
                <w:rPrChange w:id="13" w:author="Vivian" w:date="2023-05-31T16:06:04Z">
                  <w:rPr>
                    <w:rFonts w:hint="eastAsia"/>
                    <w:sz w:val="28"/>
                    <w:szCs w:val="28"/>
                  </w:rPr>
                </w:rPrChange>
              </w:rPr>
              <w:t>花灌木开花适时、正常，花后修剪及时，绿篱</w:t>
            </w:r>
            <w:r>
              <w:rPr>
                <w:rFonts w:hint="eastAsia"/>
                <w:color w:val="auto"/>
                <w:sz w:val="28"/>
                <w:szCs w:val="28"/>
                <w:rPrChange w:id="14" w:author="Vivian" w:date="2023-05-31T16:06:04Z">
                  <w:rPr>
                    <w:rFonts w:hint="eastAsia"/>
                    <w:sz w:val="28"/>
                    <w:szCs w:val="28"/>
                  </w:rPr>
                </w:rPrChange>
              </w:rPr>
              <w:t>色块枝叶正常，整齐一致。</w:t>
            </w:r>
          </w:p>
        </w:tc>
      </w:tr>
      <w:tr w14:paraId="15998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shd w:val="clear" w:color="auto" w:fill="auto"/>
            <w:vAlign w:val="center"/>
          </w:tcPr>
          <w:p w14:paraId="175CE56D">
            <w:pPr>
              <w:keepNext w:val="0"/>
              <w:keepLines w:val="0"/>
              <w:pageBreakBefore w:val="0"/>
              <w:widowControl w:val="0"/>
              <w:kinsoku/>
              <w:wordWrap/>
              <w:overflowPunct/>
              <w:topLinePunct w:val="0"/>
              <w:autoSpaceDE/>
              <w:autoSpaceDN/>
              <w:bidi w:val="0"/>
              <w:adjustRightInd/>
              <w:snapToGrid/>
              <w:spacing w:line="540" w:lineRule="exact"/>
              <w:jc w:val="center"/>
              <w:rPr>
                <w:color w:val="auto"/>
                <w:sz w:val="28"/>
                <w:szCs w:val="28"/>
                <w:rPrChange w:id="15" w:author="Vivian" w:date="2023-05-31T16:06:04Z">
                  <w:rPr>
                    <w:sz w:val="28"/>
                    <w:szCs w:val="28"/>
                  </w:rPr>
                </w:rPrChange>
              </w:rPr>
            </w:pPr>
            <w:r>
              <w:rPr>
                <w:rFonts w:hint="eastAsia"/>
                <w:color w:val="auto"/>
                <w:sz w:val="28"/>
                <w:szCs w:val="28"/>
                <w:rPrChange w:id="16" w:author="Vivian" w:date="2023-05-31T16:06:04Z">
                  <w:rPr>
                    <w:rFonts w:hint="eastAsia"/>
                    <w:sz w:val="28"/>
                    <w:szCs w:val="28"/>
                  </w:rPr>
                </w:rPrChange>
              </w:rPr>
              <w:t>地被、草坪</w:t>
            </w:r>
          </w:p>
        </w:tc>
        <w:tc>
          <w:tcPr>
            <w:tcW w:w="6695" w:type="dxa"/>
            <w:shd w:val="clear" w:color="auto" w:fill="auto"/>
          </w:tcPr>
          <w:p w14:paraId="140ABA57">
            <w:pPr>
              <w:keepNext w:val="0"/>
              <w:keepLines w:val="0"/>
              <w:pageBreakBefore w:val="0"/>
              <w:widowControl w:val="0"/>
              <w:kinsoku/>
              <w:wordWrap/>
              <w:overflowPunct/>
              <w:topLinePunct w:val="0"/>
              <w:autoSpaceDE/>
              <w:autoSpaceDN/>
              <w:bidi w:val="0"/>
              <w:adjustRightInd/>
              <w:snapToGrid/>
              <w:spacing w:line="540" w:lineRule="exact"/>
              <w:jc w:val="left"/>
              <w:rPr>
                <w:color w:val="auto"/>
                <w:sz w:val="28"/>
                <w:szCs w:val="28"/>
                <w:rPrChange w:id="17" w:author="Vivian" w:date="2023-05-31T16:06:04Z">
                  <w:rPr>
                    <w:sz w:val="28"/>
                    <w:szCs w:val="28"/>
                  </w:rPr>
                </w:rPrChange>
              </w:rPr>
            </w:pPr>
            <w:r>
              <w:rPr>
                <w:rFonts w:hint="eastAsia"/>
                <w:color w:val="auto"/>
                <w:sz w:val="28"/>
                <w:szCs w:val="28"/>
                <w:rPrChange w:id="18" w:author="Vivian" w:date="2023-05-31T16:06:04Z">
                  <w:rPr>
                    <w:rFonts w:hint="eastAsia"/>
                    <w:sz w:val="28"/>
                    <w:szCs w:val="28"/>
                  </w:rPr>
                </w:rPrChange>
              </w:rPr>
              <w:t>外观整齐一致，生长良好，修剪及时，边缘线</w:t>
            </w:r>
            <w:r>
              <w:rPr>
                <w:rFonts w:hint="eastAsia"/>
                <w:color w:val="auto"/>
                <w:sz w:val="28"/>
                <w:szCs w:val="28"/>
                <w:rPrChange w:id="19" w:author="Vivian" w:date="2023-05-31T16:06:04Z">
                  <w:rPr>
                    <w:rFonts w:hint="eastAsia"/>
                    <w:sz w:val="28"/>
                    <w:szCs w:val="28"/>
                  </w:rPr>
                </w:rPrChange>
              </w:rPr>
              <w:t>清晰，杂草不明显。</w:t>
            </w:r>
          </w:p>
        </w:tc>
      </w:tr>
      <w:tr w14:paraId="1C89A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shd w:val="clear" w:color="auto" w:fill="auto"/>
            <w:vAlign w:val="center"/>
          </w:tcPr>
          <w:p w14:paraId="7104BA8D">
            <w:pPr>
              <w:keepNext w:val="0"/>
              <w:keepLines w:val="0"/>
              <w:pageBreakBefore w:val="0"/>
              <w:widowControl w:val="0"/>
              <w:kinsoku/>
              <w:wordWrap/>
              <w:overflowPunct/>
              <w:topLinePunct w:val="0"/>
              <w:autoSpaceDE/>
              <w:autoSpaceDN/>
              <w:bidi w:val="0"/>
              <w:adjustRightInd/>
              <w:snapToGrid/>
              <w:spacing w:line="540" w:lineRule="exact"/>
              <w:jc w:val="center"/>
              <w:rPr>
                <w:color w:val="auto"/>
                <w:sz w:val="28"/>
                <w:szCs w:val="28"/>
                <w:rPrChange w:id="20" w:author="Vivian" w:date="2023-05-31T16:06:04Z">
                  <w:rPr>
                    <w:sz w:val="28"/>
                    <w:szCs w:val="28"/>
                  </w:rPr>
                </w:rPrChange>
              </w:rPr>
            </w:pPr>
            <w:r>
              <w:rPr>
                <w:rFonts w:hint="eastAsia"/>
                <w:color w:val="auto"/>
                <w:sz w:val="28"/>
                <w:szCs w:val="28"/>
                <w:rPrChange w:id="21" w:author="Vivian" w:date="2023-05-31T16:06:04Z">
                  <w:rPr>
                    <w:rFonts w:hint="eastAsia"/>
                    <w:sz w:val="28"/>
                    <w:szCs w:val="28"/>
                  </w:rPr>
                </w:rPrChange>
              </w:rPr>
              <w:t>花坛、花带</w:t>
            </w:r>
          </w:p>
        </w:tc>
        <w:tc>
          <w:tcPr>
            <w:tcW w:w="6695" w:type="dxa"/>
            <w:shd w:val="clear" w:color="auto" w:fill="auto"/>
          </w:tcPr>
          <w:p w14:paraId="348CA647">
            <w:pPr>
              <w:keepNext w:val="0"/>
              <w:keepLines w:val="0"/>
              <w:pageBreakBefore w:val="0"/>
              <w:widowControl w:val="0"/>
              <w:kinsoku/>
              <w:wordWrap/>
              <w:overflowPunct/>
              <w:topLinePunct w:val="0"/>
              <w:autoSpaceDE/>
              <w:autoSpaceDN/>
              <w:bidi w:val="0"/>
              <w:adjustRightInd/>
              <w:snapToGrid/>
              <w:spacing w:line="540" w:lineRule="exact"/>
              <w:jc w:val="left"/>
              <w:rPr>
                <w:color w:val="auto"/>
                <w:sz w:val="28"/>
                <w:szCs w:val="28"/>
                <w:rPrChange w:id="22" w:author="Vivian" w:date="2023-05-31T16:06:04Z">
                  <w:rPr>
                    <w:sz w:val="28"/>
                    <w:szCs w:val="28"/>
                  </w:rPr>
                </w:rPrChange>
              </w:rPr>
            </w:pPr>
            <w:r>
              <w:rPr>
                <w:rFonts w:hint="eastAsia"/>
                <w:color w:val="auto"/>
                <w:sz w:val="28"/>
                <w:szCs w:val="28"/>
                <w:rPrChange w:id="23" w:author="Vivian" w:date="2023-05-31T16:06:04Z">
                  <w:rPr>
                    <w:rFonts w:hint="eastAsia"/>
                    <w:sz w:val="28"/>
                    <w:szCs w:val="28"/>
                  </w:rPr>
                </w:rPrChange>
              </w:rPr>
              <w:t>轮廓清晰，整齐美观，适时开花，无残缺。花</w:t>
            </w:r>
            <w:r>
              <w:rPr>
                <w:rFonts w:hint="eastAsia"/>
                <w:color w:val="auto"/>
                <w:sz w:val="28"/>
                <w:szCs w:val="28"/>
                <w:rPrChange w:id="24" w:author="Vivian" w:date="2023-05-31T16:06:04Z">
                  <w:rPr>
                    <w:rFonts w:hint="eastAsia"/>
                    <w:sz w:val="28"/>
                    <w:szCs w:val="28"/>
                  </w:rPr>
                </w:rPrChange>
              </w:rPr>
              <w:t>卉生长良好，花期基本一致，无枯枝残花。</w:t>
            </w:r>
          </w:p>
        </w:tc>
      </w:tr>
      <w:tr w14:paraId="79AA1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shd w:val="clear" w:color="auto" w:fill="auto"/>
            <w:vAlign w:val="center"/>
          </w:tcPr>
          <w:p w14:paraId="3943907D">
            <w:pPr>
              <w:keepNext w:val="0"/>
              <w:keepLines w:val="0"/>
              <w:pageBreakBefore w:val="0"/>
              <w:widowControl w:val="0"/>
              <w:kinsoku/>
              <w:wordWrap/>
              <w:overflowPunct/>
              <w:topLinePunct w:val="0"/>
              <w:autoSpaceDE/>
              <w:autoSpaceDN/>
              <w:bidi w:val="0"/>
              <w:adjustRightInd/>
              <w:snapToGrid/>
              <w:spacing w:line="540" w:lineRule="exact"/>
              <w:jc w:val="center"/>
              <w:rPr>
                <w:color w:val="auto"/>
                <w:sz w:val="28"/>
                <w:szCs w:val="28"/>
                <w:rPrChange w:id="25" w:author="Vivian" w:date="2023-05-31T16:06:04Z">
                  <w:rPr>
                    <w:sz w:val="28"/>
                    <w:szCs w:val="28"/>
                  </w:rPr>
                </w:rPrChange>
              </w:rPr>
            </w:pPr>
            <w:r>
              <w:rPr>
                <w:rFonts w:hint="eastAsia"/>
                <w:color w:val="auto"/>
                <w:sz w:val="28"/>
                <w:szCs w:val="28"/>
                <w:rPrChange w:id="26" w:author="Vivian" w:date="2023-05-31T16:06:04Z">
                  <w:rPr>
                    <w:rFonts w:hint="eastAsia"/>
                    <w:sz w:val="28"/>
                    <w:szCs w:val="28"/>
                  </w:rPr>
                </w:rPrChange>
              </w:rPr>
              <w:t>病虫害防治</w:t>
            </w:r>
          </w:p>
        </w:tc>
        <w:tc>
          <w:tcPr>
            <w:tcW w:w="6695" w:type="dxa"/>
            <w:shd w:val="clear" w:color="auto" w:fill="auto"/>
          </w:tcPr>
          <w:p w14:paraId="0839C242">
            <w:pPr>
              <w:keepNext w:val="0"/>
              <w:keepLines w:val="0"/>
              <w:pageBreakBefore w:val="0"/>
              <w:widowControl w:val="0"/>
              <w:kinsoku/>
              <w:wordWrap/>
              <w:overflowPunct/>
              <w:topLinePunct w:val="0"/>
              <w:autoSpaceDE/>
              <w:autoSpaceDN/>
              <w:bidi w:val="0"/>
              <w:adjustRightInd/>
              <w:snapToGrid/>
              <w:spacing w:line="540" w:lineRule="exact"/>
              <w:jc w:val="left"/>
              <w:rPr>
                <w:color w:val="auto"/>
                <w:sz w:val="28"/>
                <w:szCs w:val="28"/>
                <w:rPrChange w:id="27" w:author="Vivian" w:date="2023-05-31T16:06:04Z">
                  <w:rPr>
                    <w:sz w:val="28"/>
                    <w:szCs w:val="28"/>
                  </w:rPr>
                </w:rPrChange>
              </w:rPr>
            </w:pPr>
            <w:r>
              <w:rPr>
                <w:rFonts w:hint="eastAsia"/>
                <w:color w:val="auto"/>
                <w:sz w:val="28"/>
                <w:szCs w:val="28"/>
                <w:rPrChange w:id="28" w:author="Vivian" w:date="2023-05-31T16:06:04Z">
                  <w:rPr>
                    <w:rFonts w:hint="eastAsia"/>
                    <w:sz w:val="28"/>
                    <w:szCs w:val="28"/>
                  </w:rPr>
                </w:rPrChange>
              </w:rPr>
              <w:t>绿化养护技术措施比较完善，管理基本得当，</w:t>
            </w:r>
            <w:r>
              <w:rPr>
                <w:rFonts w:hint="eastAsia"/>
                <w:color w:val="auto"/>
                <w:sz w:val="28"/>
                <w:szCs w:val="28"/>
                <w:rPrChange w:id="29" w:author="Vivian" w:date="2023-05-31T16:06:04Z">
                  <w:rPr>
                    <w:rFonts w:hint="eastAsia"/>
                    <w:sz w:val="28"/>
                    <w:szCs w:val="28"/>
                  </w:rPr>
                </w:rPrChange>
              </w:rPr>
              <w:t>病虫害控制及时。</w:t>
            </w:r>
          </w:p>
        </w:tc>
      </w:tr>
    </w:tbl>
    <w:p w14:paraId="690EE0F8">
      <w:pPr>
        <w:spacing w:line="540" w:lineRule="exact"/>
        <w:ind w:firstLine="560" w:firstLineChars="200"/>
        <w:rPr>
          <w:color w:val="auto"/>
          <w:sz w:val="28"/>
          <w:szCs w:val="28"/>
          <w:rPrChange w:id="31" w:author="Vivian" w:date="2023-05-31T16:06:04Z">
            <w:rPr>
              <w:sz w:val="28"/>
              <w:szCs w:val="28"/>
            </w:rPr>
          </w:rPrChange>
        </w:rPr>
        <w:pPrChange w:id="30" w:author="Tree.L" w:date="2023-05-31T15:37:42Z">
          <w:pPr>
            <w:spacing w:line="520" w:lineRule="exact"/>
            <w:ind w:firstLine="560" w:firstLineChars="200"/>
          </w:pPr>
        </w:pPrChange>
      </w:pPr>
      <w:r>
        <w:rPr>
          <w:rFonts w:hint="eastAsia"/>
          <w:color w:val="auto"/>
          <w:sz w:val="28"/>
          <w:szCs w:val="28"/>
          <w:lang w:eastAsia="zh-CN"/>
        </w:rPr>
        <w:t>（</w:t>
      </w:r>
      <w:r>
        <w:rPr>
          <w:rFonts w:hint="eastAsia"/>
          <w:color w:val="auto"/>
          <w:sz w:val="28"/>
          <w:szCs w:val="28"/>
          <w:lang w:val="en-US" w:eastAsia="zh-CN"/>
        </w:rPr>
        <w:t>2</w:t>
      </w:r>
      <w:r>
        <w:rPr>
          <w:rFonts w:hint="eastAsia"/>
          <w:color w:val="auto"/>
          <w:sz w:val="28"/>
          <w:szCs w:val="28"/>
          <w:lang w:eastAsia="zh-CN"/>
        </w:rPr>
        <w:t>）</w:t>
      </w:r>
      <w:r>
        <w:rPr>
          <w:rFonts w:hint="eastAsia"/>
          <w:color w:val="auto"/>
          <w:sz w:val="28"/>
          <w:szCs w:val="28"/>
          <w:rPrChange w:id="32" w:author="Vivian" w:date="2023-05-31T16:06:04Z">
            <w:rPr>
              <w:rFonts w:hint="eastAsia"/>
              <w:sz w:val="28"/>
              <w:szCs w:val="28"/>
            </w:rPr>
          </w:rPrChange>
        </w:rPr>
        <w:t>服务内容：</w:t>
      </w:r>
    </w:p>
    <w:p w14:paraId="3B137D5B">
      <w:pPr>
        <w:spacing w:line="540" w:lineRule="exact"/>
        <w:ind w:firstLine="560" w:firstLineChars="200"/>
        <w:rPr>
          <w:color w:val="auto"/>
          <w:sz w:val="28"/>
          <w:szCs w:val="28"/>
          <w:rPrChange w:id="34" w:author="Vivian" w:date="2023-05-31T16:06:04Z">
            <w:rPr>
              <w:sz w:val="28"/>
              <w:szCs w:val="28"/>
            </w:rPr>
          </w:rPrChange>
        </w:rPr>
        <w:pPrChange w:id="33" w:author="Tree.L" w:date="2023-05-31T15:37:42Z">
          <w:pPr>
            <w:spacing w:line="520" w:lineRule="exact"/>
            <w:ind w:firstLine="560" w:firstLineChars="200"/>
          </w:pPr>
        </w:pPrChange>
      </w:pPr>
      <w:r>
        <w:rPr>
          <w:rFonts w:hint="eastAsia"/>
          <w:color w:val="auto"/>
          <w:sz w:val="28"/>
          <w:szCs w:val="28"/>
          <w:lang w:val="en-US" w:eastAsia="zh-CN"/>
        </w:rPr>
        <w:t>①养护方</w:t>
      </w:r>
      <w:r>
        <w:rPr>
          <w:rFonts w:hint="eastAsia"/>
          <w:color w:val="auto"/>
          <w:sz w:val="28"/>
          <w:szCs w:val="28"/>
          <w:rPrChange w:id="35" w:author="Vivian" w:date="2023-05-31T16:06:04Z">
            <w:rPr>
              <w:rFonts w:hint="eastAsia"/>
              <w:sz w:val="28"/>
              <w:szCs w:val="28"/>
            </w:rPr>
          </w:rPrChange>
        </w:rPr>
        <w:t>应定期对养护范围内的</w:t>
      </w:r>
      <w:del w:id="36" w:author="LF" w:date="2023-05-30T15:50:00Z">
        <w:r>
          <w:rPr>
            <w:rFonts w:hint="eastAsia"/>
            <w:color w:val="auto"/>
            <w:sz w:val="28"/>
            <w:szCs w:val="28"/>
            <w:rPrChange w:id="37" w:author="Vivian" w:date="2023-05-31T16:06:04Z">
              <w:rPr>
                <w:rFonts w:hint="eastAsia"/>
                <w:sz w:val="28"/>
                <w:szCs w:val="28"/>
              </w:rPr>
            </w:rPrChange>
          </w:rPr>
          <w:delText>的</w:delText>
        </w:r>
      </w:del>
      <w:r>
        <w:rPr>
          <w:rFonts w:hint="eastAsia"/>
          <w:color w:val="auto"/>
          <w:sz w:val="28"/>
          <w:szCs w:val="28"/>
          <w:rPrChange w:id="38" w:author="Vivian" w:date="2023-05-31T16:06:04Z">
            <w:rPr>
              <w:rFonts w:hint="eastAsia"/>
              <w:sz w:val="28"/>
              <w:szCs w:val="28"/>
            </w:rPr>
          </w:rPrChange>
        </w:rPr>
        <w:t>乔灌木，绿篱、草坪等植物及树木的枯枝、下垂枝进行修剪、清理、养护。每月不少于四次基本修剪，一年不少于四次全面修剪。</w:t>
      </w:r>
    </w:p>
    <w:p w14:paraId="5C9D83E6">
      <w:pPr>
        <w:spacing w:line="540" w:lineRule="exact"/>
        <w:ind w:firstLine="560" w:firstLineChars="200"/>
        <w:rPr>
          <w:color w:val="auto"/>
          <w:sz w:val="28"/>
          <w:szCs w:val="28"/>
          <w:rPrChange w:id="40" w:author="Vivian" w:date="2023-05-31T16:06:04Z">
            <w:rPr>
              <w:sz w:val="28"/>
              <w:szCs w:val="28"/>
            </w:rPr>
          </w:rPrChange>
        </w:rPr>
        <w:pPrChange w:id="39" w:author="Tree.L" w:date="2023-05-31T15:37:42Z">
          <w:pPr>
            <w:spacing w:line="520" w:lineRule="exact"/>
            <w:ind w:firstLine="560" w:firstLineChars="200"/>
          </w:pPr>
        </w:pPrChange>
      </w:pPr>
      <w:r>
        <w:rPr>
          <w:rFonts w:hint="eastAsia"/>
          <w:color w:val="auto"/>
          <w:sz w:val="28"/>
          <w:szCs w:val="28"/>
          <w:lang w:val="en-US" w:eastAsia="zh-CN"/>
        </w:rPr>
        <w:t>②养护方</w:t>
      </w:r>
      <w:r>
        <w:rPr>
          <w:rFonts w:hint="eastAsia"/>
          <w:color w:val="auto"/>
          <w:sz w:val="28"/>
          <w:szCs w:val="28"/>
          <w:rPrChange w:id="41" w:author="Vivian" w:date="2023-05-31T16:06:04Z">
            <w:rPr>
              <w:rFonts w:hint="eastAsia"/>
              <w:sz w:val="28"/>
              <w:szCs w:val="28"/>
            </w:rPr>
          </w:rPrChange>
        </w:rPr>
        <w:t>应定期对养护范围内周边的枯叶，花池、围墙、护坡、边坡上的杂草进行清理，每月不少于四次。</w:t>
      </w:r>
    </w:p>
    <w:p w14:paraId="669AC8C8">
      <w:pPr>
        <w:spacing w:line="540" w:lineRule="exact"/>
        <w:ind w:firstLine="560" w:firstLineChars="200"/>
        <w:rPr>
          <w:color w:val="auto"/>
          <w:sz w:val="28"/>
          <w:szCs w:val="28"/>
          <w:rPrChange w:id="43" w:author="Vivian" w:date="2023-05-31T16:06:04Z">
            <w:rPr>
              <w:sz w:val="28"/>
              <w:szCs w:val="28"/>
            </w:rPr>
          </w:rPrChange>
        </w:rPr>
        <w:pPrChange w:id="42" w:author="Tree.L" w:date="2023-05-31T15:37:42Z">
          <w:pPr>
            <w:spacing w:line="520" w:lineRule="exact"/>
            <w:ind w:firstLine="560" w:firstLineChars="200"/>
          </w:pPr>
        </w:pPrChange>
      </w:pPr>
      <w:r>
        <w:rPr>
          <w:rFonts w:hint="eastAsia"/>
          <w:color w:val="auto"/>
          <w:sz w:val="28"/>
          <w:szCs w:val="28"/>
          <w:lang w:val="en-US" w:eastAsia="zh-CN"/>
        </w:rPr>
        <w:t>③</w:t>
      </w:r>
      <w:r>
        <w:rPr>
          <w:rFonts w:hint="eastAsia"/>
          <w:color w:val="auto"/>
          <w:sz w:val="28"/>
          <w:szCs w:val="28"/>
          <w:rPrChange w:id="44" w:author="Vivian" w:date="2023-05-31T16:06:04Z">
            <w:rPr>
              <w:rFonts w:hint="eastAsia"/>
              <w:sz w:val="28"/>
              <w:szCs w:val="28"/>
            </w:rPr>
          </w:rPrChange>
        </w:rPr>
        <w:t>秋冬季节</w:t>
      </w:r>
      <w:r>
        <w:rPr>
          <w:rFonts w:hint="eastAsia"/>
          <w:color w:val="auto"/>
          <w:sz w:val="28"/>
          <w:szCs w:val="28"/>
          <w:lang w:val="en-US" w:eastAsia="zh-CN"/>
        </w:rPr>
        <w:t>养护方</w:t>
      </w:r>
      <w:r>
        <w:rPr>
          <w:rFonts w:hint="eastAsia"/>
          <w:color w:val="auto"/>
          <w:sz w:val="28"/>
          <w:szCs w:val="28"/>
          <w:rPrChange w:id="45" w:author="Vivian" w:date="2023-05-31T16:06:04Z">
            <w:rPr>
              <w:rFonts w:hint="eastAsia"/>
              <w:sz w:val="28"/>
              <w:szCs w:val="28"/>
            </w:rPr>
          </w:rPrChange>
        </w:rPr>
        <w:t>应保证内绿篱、绿植进行浇水养护每月不少于四次。</w:t>
      </w:r>
    </w:p>
    <w:p w14:paraId="627EDD39">
      <w:pPr>
        <w:spacing w:line="540" w:lineRule="exact"/>
        <w:ind w:firstLine="560" w:firstLineChars="200"/>
        <w:rPr>
          <w:color w:val="auto"/>
          <w:sz w:val="28"/>
          <w:szCs w:val="28"/>
          <w:rPrChange w:id="47" w:author="Vivian" w:date="2023-05-31T16:06:04Z">
            <w:rPr>
              <w:sz w:val="28"/>
              <w:szCs w:val="28"/>
            </w:rPr>
          </w:rPrChange>
        </w:rPr>
        <w:pPrChange w:id="46" w:author="Tree.L" w:date="2023-05-31T15:37:42Z">
          <w:pPr>
            <w:spacing w:line="520" w:lineRule="exact"/>
            <w:ind w:firstLine="560" w:firstLineChars="200"/>
          </w:pPr>
        </w:pPrChange>
      </w:pPr>
      <w:r>
        <w:rPr>
          <w:rFonts w:hint="eastAsia"/>
          <w:color w:val="auto"/>
          <w:sz w:val="28"/>
          <w:szCs w:val="28"/>
          <w:lang w:val="en-US" w:eastAsia="zh-CN"/>
        </w:rPr>
        <w:t>④养护方</w:t>
      </w:r>
      <w:r>
        <w:rPr>
          <w:rFonts w:hint="eastAsia"/>
          <w:color w:val="auto"/>
          <w:sz w:val="28"/>
          <w:szCs w:val="28"/>
          <w:rPrChange w:id="48" w:author="Vivian" w:date="2023-05-31T16:06:04Z">
            <w:rPr>
              <w:rFonts w:hint="eastAsia"/>
              <w:sz w:val="28"/>
              <w:szCs w:val="28"/>
            </w:rPr>
          </w:rPrChange>
        </w:rPr>
        <w:t>每年对校园内树木、绿植进行全面病虫害防治（即打药）不少于四次</w:t>
      </w:r>
      <w:ins w:id="49" w:author="LF" w:date="2023-05-30T15:51:00Z">
        <w:r>
          <w:rPr>
            <w:rFonts w:hint="eastAsia"/>
            <w:color w:val="auto"/>
            <w:sz w:val="28"/>
            <w:szCs w:val="28"/>
            <w:rPrChange w:id="50" w:author="Vivian" w:date="2023-05-31T16:06:04Z">
              <w:rPr>
                <w:rFonts w:hint="eastAsia"/>
                <w:sz w:val="28"/>
                <w:szCs w:val="28"/>
              </w:rPr>
            </w:rPrChange>
          </w:rPr>
          <w:t>；防治后应当及时提醒甲方并书面提交注意事项</w:t>
        </w:r>
      </w:ins>
      <w:r>
        <w:rPr>
          <w:rFonts w:hint="eastAsia"/>
          <w:color w:val="auto"/>
          <w:sz w:val="28"/>
          <w:szCs w:val="28"/>
          <w:rPrChange w:id="51" w:author="Vivian" w:date="2023-05-31T16:06:04Z">
            <w:rPr>
              <w:rFonts w:hint="eastAsia"/>
              <w:sz w:val="28"/>
              <w:szCs w:val="28"/>
            </w:rPr>
          </w:rPrChange>
        </w:rPr>
        <w:t>。</w:t>
      </w:r>
    </w:p>
    <w:p w14:paraId="7CD705B6">
      <w:pPr>
        <w:pStyle w:val="9"/>
        <w:keepNext w:val="0"/>
        <w:keepLines w:val="0"/>
        <w:pageBreakBefore w:val="0"/>
        <w:widowControl w:val="0"/>
        <w:kinsoku/>
        <w:wordWrap/>
        <w:overflowPunct/>
        <w:topLinePunct w:val="0"/>
        <w:autoSpaceDE/>
        <w:autoSpaceDN/>
        <w:bidi w:val="0"/>
        <w:adjustRightInd/>
        <w:snapToGrid/>
        <w:spacing w:line="540" w:lineRule="exact"/>
        <w:ind w:firstLine="640"/>
        <w:textAlignment w:val="baseline"/>
        <w:rPr>
          <w:rFonts w:hint="eastAsia" w:asciiTheme="minorEastAsia" w:hAnsiTheme="minorEastAsia" w:eastAsiaTheme="minorEastAsia" w:cstheme="minorEastAsia"/>
          <w:b w:val="0"/>
          <w:bCs w:val="0"/>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32"/>
          <w:szCs w:val="32"/>
          <w:highlight w:val="none"/>
          <w:lang w:val="en-US" w:eastAsia="zh-CN"/>
          <w14:textFill>
            <w14:solidFill>
              <w14:schemeClr w14:val="tx1"/>
            </w14:solidFill>
          </w14:textFill>
        </w:rPr>
        <w:t>5.养护范围：龙岩育兴教育投资发展有限公司所属幼儿园的绿化区，绿化面积约7300平方米。</w:t>
      </w:r>
    </w:p>
    <w:tbl>
      <w:tblPr>
        <w:tblStyle w:val="10"/>
        <w:tblW w:w="814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5"/>
        <w:gridCol w:w="1237"/>
        <w:gridCol w:w="1237"/>
        <w:gridCol w:w="3682"/>
        <w:gridCol w:w="1335"/>
      </w:tblGrid>
      <w:tr w14:paraId="1DB86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ins w:id="52" w:author="Tree.L" w:date="2023-05-31T15:37:52Z"/>
        </w:trPr>
        <w:tc>
          <w:tcPr>
            <w:tcW w:w="655" w:type="dxa"/>
            <w:tcBorders>
              <w:top w:val="nil"/>
              <w:left w:val="nil"/>
              <w:bottom w:val="nil"/>
              <w:right w:val="nil"/>
            </w:tcBorders>
            <w:shd w:val="clear" w:color="auto" w:fill="auto"/>
            <w:noWrap/>
            <w:vAlign w:val="center"/>
          </w:tcPr>
          <w:p w14:paraId="6FB4A93B">
            <w:pPr>
              <w:keepNext w:val="0"/>
              <w:keepLines w:val="0"/>
              <w:widowControl/>
              <w:suppressLineNumbers w:val="0"/>
              <w:jc w:val="center"/>
              <w:textAlignment w:val="center"/>
              <w:rPr>
                <w:ins w:id="53" w:author="Tree.L" w:date="2023-05-31T15:37:52Z"/>
                <w:rFonts w:hint="eastAsia" w:ascii="宋体" w:hAnsi="宋体" w:eastAsia="宋体" w:cs="宋体"/>
                <w:b/>
                <w:bCs/>
                <w:i w:val="0"/>
                <w:iCs w:val="0"/>
                <w:color w:val="auto"/>
                <w:sz w:val="21"/>
                <w:szCs w:val="21"/>
                <w:u w:val="none"/>
                <w:rPrChange w:id="54" w:author="Vivian" w:date="2023-05-31T16:06:04Z">
                  <w:rPr>
                    <w:ins w:id="55" w:author="Tree.L" w:date="2023-05-31T15:37:52Z"/>
                    <w:rFonts w:hint="eastAsia" w:ascii="宋体" w:hAnsi="宋体" w:eastAsia="宋体" w:cs="宋体"/>
                    <w:b/>
                    <w:bCs/>
                    <w:i w:val="0"/>
                    <w:iCs w:val="0"/>
                    <w:color w:val="000000"/>
                    <w:sz w:val="20"/>
                    <w:szCs w:val="20"/>
                    <w:u w:val="none"/>
                  </w:rPr>
                </w:rPrChange>
              </w:rPr>
            </w:pPr>
            <w:ins w:id="56" w:author="Tree.L" w:date="2023-05-31T15:37:52Z">
              <w:r>
                <w:rPr>
                  <w:rFonts w:hint="eastAsia" w:ascii="宋体" w:hAnsi="宋体" w:eastAsia="宋体" w:cs="宋体"/>
                  <w:b/>
                  <w:bCs/>
                  <w:i w:val="0"/>
                  <w:iCs w:val="0"/>
                  <w:color w:val="auto"/>
                  <w:kern w:val="0"/>
                  <w:sz w:val="21"/>
                  <w:szCs w:val="21"/>
                  <w:u w:val="none"/>
                  <w:lang w:val="en-US" w:eastAsia="zh-CN" w:bidi="ar"/>
                  <w:rPrChange w:id="57" w:author="Vivian" w:date="2023-05-31T16:06:04Z">
                    <w:rPr>
                      <w:rFonts w:hint="eastAsia" w:ascii="宋体" w:hAnsi="宋体" w:eastAsia="宋体" w:cs="宋体"/>
                      <w:b/>
                      <w:bCs/>
                      <w:i w:val="0"/>
                      <w:iCs w:val="0"/>
                      <w:color w:val="000000"/>
                      <w:kern w:val="0"/>
                      <w:sz w:val="20"/>
                      <w:szCs w:val="20"/>
                      <w:u w:val="none"/>
                      <w:lang w:val="en-US" w:eastAsia="zh-CN" w:bidi="ar"/>
                    </w:rPr>
                  </w:rPrChange>
                </w:rPr>
                <w:t>序号</w:t>
              </w:r>
            </w:ins>
          </w:p>
        </w:tc>
        <w:tc>
          <w:tcPr>
            <w:tcW w:w="1237" w:type="dxa"/>
            <w:tcBorders>
              <w:top w:val="single" w:color="000000" w:sz="4" w:space="0"/>
              <w:left w:val="single" w:color="000000" w:sz="4" w:space="0"/>
              <w:bottom w:val="nil"/>
              <w:right w:val="single" w:color="000000" w:sz="4" w:space="0"/>
            </w:tcBorders>
            <w:shd w:val="clear" w:color="auto" w:fill="auto"/>
            <w:noWrap/>
            <w:vAlign w:val="center"/>
          </w:tcPr>
          <w:p w14:paraId="39B23BFD">
            <w:pPr>
              <w:keepNext w:val="0"/>
              <w:keepLines w:val="0"/>
              <w:widowControl/>
              <w:suppressLineNumbers w:val="0"/>
              <w:jc w:val="center"/>
              <w:textAlignment w:val="center"/>
              <w:rPr>
                <w:ins w:id="58" w:author="Tree.L" w:date="2023-05-31T15:37:52Z"/>
                <w:rFonts w:hint="eastAsia" w:ascii="宋体" w:hAnsi="宋体" w:eastAsia="宋体" w:cs="宋体"/>
                <w:b/>
                <w:bCs/>
                <w:i w:val="0"/>
                <w:iCs w:val="0"/>
                <w:color w:val="auto"/>
                <w:sz w:val="21"/>
                <w:szCs w:val="21"/>
                <w:u w:val="none"/>
                <w:rPrChange w:id="59" w:author="Vivian" w:date="2023-05-31T16:06:04Z">
                  <w:rPr>
                    <w:ins w:id="60" w:author="Tree.L" w:date="2023-05-31T15:37:52Z"/>
                    <w:rFonts w:hint="eastAsia" w:ascii="宋体" w:hAnsi="宋体" w:eastAsia="宋体" w:cs="宋体"/>
                    <w:b/>
                    <w:bCs/>
                    <w:i w:val="0"/>
                    <w:iCs w:val="0"/>
                    <w:color w:val="000000"/>
                    <w:sz w:val="20"/>
                    <w:szCs w:val="20"/>
                    <w:u w:val="none"/>
                  </w:rPr>
                </w:rPrChange>
              </w:rPr>
            </w:pPr>
            <w:ins w:id="61" w:author="Tree.L" w:date="2023-05-31T15:37:52Z">
              <w:r>
                <w:rPr>
                  <w:rFonts w:hint="eastAsia" w:ascii="宋体" w:hAnsi="宋体" w:eastAsia="宋体" w:cs="宋体"/>
                  <w:b/>
                  <w:bCs/>
                  <w:i w:val="0"/>
                  <w:iCs w:val="0"/>
                  <w:color w:val="auto"/>
                  <w:kern w:val="0"/>
                  <w:sz w:val="21"/>
                  <w:szCs w:val="21"/>
                  <w:u w:val="none"/>
                  <w:lang w:val="en-US" w:eastAsia="zh-CN" w:bidi="ar"/>
                  <w:rPrChange w:id="62" w:author="Vivian" w:date="2023-05-31T16:06:04Z">
                    <w:rPr>
                      <w:rFonts w:hint="eastAsia" w:ascii="宋体" w:hAnsi="宋体" w:eastAsia="宋体" w:cs="宋体"/>
                      <w:b/>
                      <w:bCs/>
                      <w:i w:val="0"/>
                      <w:iCs w:val="0"/>
                      <w:color w:val="000000"/>
                      <w:kern w:val="0"/>
                      <w:sz w:val="20"/>
                      <w:szCs w:val="20"/>
                      <w:u w:val="none"/>
                      <w:lang w:val="en-US" w:eastAsia="zh-CN" w:bidi="ar"/>
                    </w:rPr>
                  </w:rPrChange>
                </w:rPr>
                <w:t>园所名称</w:t>
              </w:r>
            </w:ins>
          </w:p>
        </w:tc>
        <w:tc>
          <w:tcPr>
            <w:tcW w:w="1237" w:type="dxa"/>
            <w:tcBorders>
              <w:top w:val="single" w:color="000000" w:sz="4" w:space="0"/>
              <w:left w:val="single" w:color="000000" w:sz="4" w:space="0"/>
              <w:bottom w:val="nil"/>
              <w:right w:val="single" w:color="000000" w:sz="4" w:space="0"/>
            </w:tcBorders>
            <w:shd w:val="clear" w:color="auto" w:fill="auto"/>
            <w:noWrap/>
            <w:vAlign w:val="center"/>
          </w:tcPr>
          <w:p w14:paraId="1FD71417">
            <w:pPr>
              <w:keepNext w:val="0"/>
              <w:keepLines w:val="0"/>
              <w:widowControl/>
              <w:suppressLineNumbers w:val="0"/>
              <w:jc w:val="center"/>
              <w:textAlignment w:val="center"/>
              <w:rPr>
                <w:ins w:id="63" w:author="Tree.L" w:date="2023-05-31T15:37:52Z"/>
                <w:rFonts w:hint="eastAsia" w:ascii="宋体" w:hAnsi="宋体" w:eastAsia="宋体" w:cs="宋体"/>
                <w:b/>
                <w:bCs/>
                <w:i w:val="0"/>
                <w:iCs w:val="0"/>
                <w:color w:val="auto"/>
                <w:sz w:val="21"/>
                <w:szCs w:val="21"/>
                <w:u w:val="none"/>
                <w:rPrChange w:id="64" w:author="Vivian" w:date="2023-05-31T16:06:04Z">
                  <w:rPr>
                    <w:ins w:id="65" w:author="Tree.L" w:date="2023-05-31T15:37:52Z"/>
                    <w:rFonts w:hint="eastAsia" w:ascii="宋体" w:hAnsi="宋体" w:eastAsia="宋体" w:cs="宋体"/>
                    <w:b/>
                    <w:bCs/>
                    <w:i w:val="0"/>
                    <w:iCs w:val="0"/>
                    <w:color w:val="000000"/>
                    <w:sz w:val="20"/>
                    <w:szCs w:val="20"/>
                    <w:u w:val="none"/>
                  </w:rPr>
                </w:rPrChange>
              </w:rPr>
            </w:pPr>
            <w:ins w:id="66" w:author="Tree.L" w:date="2023-05-31T15:37:52Z">
              <w:r>
                <w:rPr>
                  <w:rFonts w:hint="eastAsia" w:ascii="宋体" w:hAnsi="宋体" w:eastAsia="宋体" w:cs="宋体"/>
                  <w:b/>
                  <w:bCs/>
                  <w:i w:val="0"/>
                  <w:iCs w:val="0"/>
                  <w:color w:val="auto"/>
                  <w:kern w:val="0"/>
                  <w:sz w:val="21"/>
                  <w:szCs w:val="21"/>
                  <w:u w:val="none"/>
                  <w:lang w:val="en-US" w:eastAsia="zh-CN" w:bidi="ar"/>
                  <w:rPrChange w:id="67" w:author="Vivian" w:date="2023-05-31T16:06:04Z">
                    <w:rPr>
                      <w:rFonts w:hint="eastAsia" w:ascii="宋体" w:hAnsi="宋体" w:eastAsia="宋体" w:cs="宋体"/>
                      <w:b/>
                      <w:bCs/>
                      <w:i w:val="0"/>
                      <w:iCs w:val="0"/>
                      <w:color w:val="000000"/>
                      <w:kern w:val="0"/>
                      <w:sz w:val="20"/>
                      <w:szCs w:val="20"/>
                      <w:u w:val="none"/>
                      <w:lang w:val="en-US" w:eastAsia="zh-CN" w:bidi="ar"/>
                    </w:rPr>
                  </w:rPrChange>
                </w:rPr>
                <w:t>面积（㎡）</w:t>
              </w:r>
            </w:ins>
          </w:p>
        </w:tc>
        <w:tc>
          <w:tcPr>
            <w:tcW w:w="3682" w:type="dxa"/>
            <w:tcBorders>
              <w:top w:val="single" w:color="000000" w:sz="4" w:space="0"/>
              <w:left w:val="single" w:color="000000" w:sz="4" w:space="0"/>
              <w:bottom w:val="nil"/>
              <w:right w:val="single" w:color="000000" w:sz="4" w:space="0"/>
            </w:tcBorders>
            <w:shd w:val="clear" w:color="auto" w:fill="auto"/>
            <w:vAlign w:val="center"/>
          </w:tcPr>
          <w:p w14:paraId="5671636E">
            <w:pPr>
              <w:keepNext w:val="0"/>
              <w:keepLines w:val="0"/>
              <w:widowControl/>
              <w:suppressLineNumbers w:val="0"/>
              <w:jc w:val="center"/>
              <w:textAlignment w:val="center"/>
              <w:rPr>
                <w:ins w:id="68" w:author="Tree.L" w:date="2023-05-31T15:37:52Z"/>
                <w:rFonts w:hint="eastAsia" w:ascii="宋体" w:hAnsi="宋体" w:eastAsia="宋体" w:cs="宋体"/>
                <w:b/>
                <w:bCs/>
                <w:i w:val="0"/>
                <w:iCs w:val="0"/>
                <w:color w:val="auto"/>
                <w:sz w:val="21"/>
                <w:szCs w:val="21"/>
                <w:u w:val="none"/>
                <w:rPrChange w:id="69" w:author="Vivian" w:date="2023-05-31T16:06:04Z">
                  <w:rPr>
                    <w:ins w:id="70" w:author="Tree.L" w:date="2023-05-31T15:37:52Z"/>
                    <w:rFonts w:hint="eastAsia" w:ascii="宋体" w:hAnsi="宋体" w:eastAsia="宋体" w:cs="宋体"/>
                    <w:b/>
                    <w:bCs/>
                    <w:i w:val="0"/>
                    <w:iCs w:val="0"/>
                    <w:color w:val="000000"/>
                    <w:sz w:val="20"/>
                    <w:szCs w:val="20"/>
                    <w:u w:val="none"/>
                  </w:rPr>
                </w:rPrChange>
              </w:rPr>
            </w:pPr>
            <w:ins w:id="71" w:author="Tree.L" w:date="2023-05-31T15:37:52Z">
              <w:r>
                <w:rPr>
                  <w:rFonts w:hint="eastAsia" w:ascii="宋体" w:hAnsi="宋体" w:eastAsia="宋体" w:cs="宋体"/>
                  <w:b/>
                  <w:bCs/>
                  <w:i w:val="0"/>
                  <w:iCs w:val="0"/>
                  <w:color w:val="auto"/>
                  <w:kern w:val="0"/>
                  <w:sz w:val="21"/>
                  <w:szCs w:val="21"/>
                  <w:u w:val="none"/>
                  <w:lang w:val="en-US" w:eastAsia="zh-CN" w:bidi="ar"/>
                  <w:rPrChange w:id="72" w:author="Vivian" w:date="2023-05-31T16:06:04Z">
                    <w:rPr>
                      <w:rFonts w:hint="eastAsia" w:ascii="宋体" w:hAnsi="宋体" w:eastAsia="宋体" w:cs="宋体"/>
                      <w:b/>
                      <w:bCs/>
                      <w:i w:val="0"/>
                      <w:iCs w:val="0"/>
                      <w:color w:val="000000"/>
                      <w:kern w:val="0"/>
                      <w:sz w:val="20"/>
                      <w:szCs w:val="20"/>
                      <w:u w:val="none"/>
                      <w:lang w:val="en-US" w:eastAsia="zh-CN" w:bidi="ar"/>
                    </w:rPr>
                  </w:rPrChange>
                </w:rPr>
                <w:t>园所地址</w:t>
              </w:r>
            </w:ins>
          </w:p>
        </w:tc>
        <w:tc>
          <w:tcPr>
            <w:tcW w:w="1335" w:type="dxa"/>
            <w:tcBorders>
              <w:top w:val="single" w:color="000000" w:sz="4" w:space="0"/>
              <w:left w:val="single" w:color="000000" w:sz="4" w:space="0"/>
              <w:bottom w:val="nil"/>
              <w:right w:val="single" w:color="000000" w:sz="4" w:space="0"/>
            </w:tcBorders>
            <w:shd w:val="clear" w:color="auto" w:fill="auto"/>
            <w:vAlign w:val="center"/>
          </w:tcPr>
          <w:p w14:paraId="557241D6">
            <w:pPr>
              <w:keepNext w:val="0"/>
              <w:keepLines w:val="0"/>
              <w:widowControl/>
              <w:suppressLineNumbers w:val="0"/>
              <w:jc w:val="center"/>
              <w:textAlignment w:val="center"/>
              <w:rPr>
                <w:ins w:id="73" w:author="Tree.L" w:date="2023-05-31T15:37:52Z"/>
                <w:rFonts w:hint="default"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备注</w:t>
            </w:r>
          </w:p>
        </w:tc>
      </w:tr>
      <w:tr w14:paraId="797E0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ins w:id="74" w:author="Tree.L" w:date="2023-05-31T15:37:52Z"/>
        </w:trPr>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F48A1">
            <w:pPr>
              <w:keepNext w:val="0"/>
              <w:keepLines w:val="0"/>
              <w:widowControl/>
              <w:suppressLineNumbers w:val="0"/>
              <w:jc w:val="center"/>
              <w:textAlignment w:val="center"/>
              <w:rPr>
                <w:ins w:id="75" w:author="Tree.L" w:date="2023-05-31T15:37:52Z"/>
                <w:rFonts w:hint="eastAsia" w:ascii="宋体" w:hAnsi="宋体" w:eastAsia="宋体" w:cs="宋体"/>
                <w:i w:val="0"/>
                <w:iCs w:val="0"/>
                <w:color w:val="auto"/>
                <w:sz w:val="20"/>
                <w:szCs w:val="20"/>
                <w:u w:val="none"/>
                <w:rPrChange w:id="76" w:author="Vivian" w:date="2023-05-31T16:06:04Z">
                  <w:rPr>
                    <w:ins w:id="77" w:author="Tree.L" w:date="2023-05-31T15:37:52Z"/>
                    <w:rFonts w:hint="eastAsia" w:ascii="宋体" w:hAnsi="宋体" w:eastAsia="宋体" w:cs="宋体"/>
                    <w:i w:val="0"/>
                    <w:iCs w:val="0"/>
                    <w:color w:val="000000"/>
                    <w:sz w:val="20"/>
                    <w:szCs w:val="20"/>
                    <w:u w:val="none"/>
                  </w:rPr>
                </w:rPrChange>
              </w:rPr>
            </w:pPr>
            <w:ins w:id="78" w:author="Tree.L" w:date="2023-05-31T15:37:52Z">
              <w:r>
                <w:rPr>
                  <w:rFonts w:hint="eastAsia" w:ascii="宋体" w:hAnsi="宋体" w:eastAsia="宋体" w:cs="宋体"/>
                  <w:i w:val="0"/>
                  <w:iCs w:val="0"/>
                  <w:color w:val="auto"/>
                  <w:kern w:val="0"/>
                  <w:sz w:val="20"/>
                  <w:szCs w:val="20"/>
                  <w:u w:val="none"/>
                  <w:lang w:val="en-US" w:eastAsia="zh-CN" w:bidi="ar"/>
                  <w:rPrChange w:id="79" w:author="Vivian" w:date="2023-05-31T16:06:04Z">
                    <w:rPr>
                      <w:rFonts w:hint="eastAsia" w:ascii="宋体" w:hAnsi="宋体" w:eastAsia="宋体" w:cs="宋体"/>
                      <w:i w:val="0"/>
                      <w:iCs w:val="0"/>
                      <w:color w:val="000000"/>
                      <w:kern w:val="0"/>
                      <w:sz w:val="20"/>
                      <w:szCs w:val="20"/>
                      <w:u w:val="none"/>
                      <w:lang w:val="en-US" w:eastAsia="zh-CN" w:bidi="ar"/>
                    </w:rPr>
                  </w:rPrChange>
                </w:rPr>
                <w:t>1</w:t>
              </w:r>
            </w:ins>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8B3E1">
            <w:pPr>
              <w:keepNext w:val="0"/>
              <w:keepLines w:val="0"/>
              <w:widowControl/>
              <w:suppressLineNumbers w:val="0"/>
              <w:jc w:val="center"/>
              <w:textAlignment w:val="center"/>
              <w:rPr>
                <w:ins w:id="80" w:author="Tree.L" w:date="2023-05-31T15:37:52Z"/>
                <w:rFonts w:hint="eastAsia" w:ascii="宋体" w:hAnsi="宋体" w:eastAsia="宋体" w:cs="宋体"/>
                <w:i w:val="0"/>
                <w:iCs w:val="0"/>
                <w:color w:val="auto"/>
                <w:sz w:val="20"/>
                <w:szCs w:val="20"/>
                <w:u w:val="none"/>
                <w:rPrChange w:id="81" w:author="Vivian" w:date="2023-05-31T16:06:04Z">
                  <w:rPr>
                    <w:ins w:id="82" w:author="Tree.L" w:date="2023-05-31T15:37:52Z"/>
                    <w:rFonts w:hint="eastAsia" w:ascii="宋体" w:hAnsi="宋体" w:eastAsia="宋体" w:cs="宋体"/>
                    <w:i w:val="0"/>
                    <w:iCs w:val="0"/>
                    <w:color w:val="000000"/>
                    <w:sz w:val="20"/>
                    <w:szCs w:val="20"/>
                    <w:u w:val="none"/>
                  </w:rPr>
                </w:rPrChange>
              </w:rPr>
            </w:pPr>
            <w:ins w:id="83" w:author="Tree.L" w:date="2023-05-31T15:37:52Z">
              <w:r>
                <w:rPr>
                  <w:rFonts w:hint="eastAsia" w:ascii="宋体" w:hAnsi="宋体" w:eastAsia="宋体" w:cs="宋体"/>
                  <w:i w:val="0"/>
                  <w:iCs w:val="0"/>
                  <w:color w:val="auto"/>
                  <w:kern w:val="0"/>
                  <w:sz w:val="20"/>
                  <w:szCs w:val="20"/>
                  <w:u w:val="none"/>
                  <w:lang w:val="en-US" w:eastAsia="zh-CN" w:bidi="ar"/>
                  <w:rPrChange w:id="84" w:author="Vivian" w:date="2023-05-31T16:06:04Z">
                    <w:rPr>
                      <w:rFonts w:hint="eastAsia" w:ascii="宋体" w:hAnsi="宋体" w:eastAsia="宋体" w:cs="宋体"/>
                      <w:i w:val="0"/>
                      <w:iCs w:val="0"/>
                      <w:color w:val="000000"/>
                      <w:kern w:val="0"/>
                      <w:sz w:val="20"/>
                      <w:szCs w:val="20"/>
                      <w:u w:val="none"/>
                      <w:lang w:val="en-US" w:eastAsia="zh-CN" w:bidi="ar"/>
                    </w:rPr>
                  </w:rPrChange>
                </w:rPr>
                <w:t>兴业园</w:t>
              </w:r>
            </w:ins>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94B91">
            <w:pPr>
              <w:keepNext w:val="0"/>
              <w:keepLines w:val="0"/>
              <w:widowControl/>
              <w:suppressLineNumbers w:val="0"/>
              <w:jc w:val="center"/>
              <w:textAlignment w:val="center"/>
              <w:rPr>
                <w:ins w:id="85" w:author="Tree.L" w:date="2023-05-31T15:37:52Z"/>
                <w:rFonts w:hint="eastAsia" w:ascii="宋体" w:hAnsi="宋体" w:eastAsia="宋体" w:cs="宋体"/>
                <w:i w:val="0"/>
                <w:iCs w:val="0"/>
                <w:color w:val="auto"/>
                <w:sz w:val="20"/>
                <w:szCs w:val="20"/>
                <w:u w:val="none"/>
                <w:rPrChange w:id="86" w:author="Vivian" w:date="2023-05-31T16:06:04Z">
                  <w:rPr>
                    <w:ins w:id="87" w:author="Tree.L" w:date="2023-05-31T15:37:52Z"/>
                    <w:rFonts w:hint="eastAsia" w:ascii="宋体" w:hAnsi="宋体" w:eastAsia="宋体" w:cs="宋体"/>
                    <w:i w:val="0"/>
                    <w:iCs w:val="0"/>
                    <w:color w:val="000000"/>
                    <w:sz w:val="20"/>
                    <w:szCs w:val="20"/>
                    <w:u w:val="none"/>
                  </w:rPr>
                </w:rPrChange>
              </w:rPr>
            </w:pPr>
            <w:ins w:id="88" w:author="Tree.L" w:date="2023-05-31T15:37:52Z">
              <w:r>
                <w:rPr>
                  <w:rFonts w:hint="eastAsia" w:ascii="宋体" w:hAnsi="宋体" w:eastAsia="宋体" w:cs="宋体"/>
                  <w:i w:val="0"/>
                  <w:iCs w:val="0"/>
                  <w:color w:val="auto"/>
                  <w:kern w:val="0"/>
                  <w:sz w:val="20"/>
                  <w:szCs w:val="20"/>
                  <w:u w:val="none"/>
                  <w:lang w:val="en-US" w:eastAsia="zh-CN" w:bidi="ar"/>
                  <w:rPrChange w:id="89" w:author="Vivian" w:date="2023-05-31T16:06:04Z">
                    <w:rPr>
                      <w:rFonts w:hint="eastAsia" w:ascii="宋体" w:hAnsi="宋体" w:eastAsia="宋体" w:cs="宋体"/>
                      <w:i w:val="0"/>
                      <w:iCs w:val="0"/>
                      <w:color w:val="000000"/>
                      <w:kern w:val="0"/>
                      <w:sz w:val="20"/>
                      <w:szCs w:val="20"/>
                      <w:u w:val="none"/>
                      <w:lang w:val="en-US" w:eastAsia="zh-CN" w:bidi="ar"/>
                    </w:rPr>
                  </w:rPrChange>
                </w:rPr>
                <w:t xml:space="preserve">1001.47 </w:t>
              </w:r>
            </w:ins>
          </w:p>
        </w:tc>
        <w:tc>
          <w:tcPr>
            <w:tcW w:w="3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A264C">
            <w:pPr>
              <w:keepNext w:val="0"/>
              <w:keepLines w:val="0"/>
              <w:widowControl/>
              <w:suppressLineNumbers w:val="0"/>
              <w:jc w:val="left"/>
              <w:textAlignment w:val="center"/>
              <w:rPr>
                <w:ins w:id="90" w:author="Tree.L" w:date="2023-05-31T15:37:52Z"/>
                <w:rFonts w:hint="eastAsia" w:ascii="宋体" w:hAnsi="宋体" w:eastAsia="宋体" w:cs="宋体"/>
                <w:i w:val="0"/>
                <w:iCs w:val="0"/>
                <w:color w:val="auto"/>
                <w:sz w:val="20"/>
                <w:szCs w:val="20"/>
                <w:u w:val="none"/>
                <w:rPrChange w:id="91" w:author="Vivian" w:date="2023-05-31T16:06:04Z">
                  <w:rPr>
                    <w:ins w:id="92" w:author="Tree.L" w:date="2023-05-31T15:37:52Z"/>
                    <w:rFonts w:hint="eastAsia" w:ascii="宋体" w:hAnsi="宋体" w:eastAsia="宋体" w:cs="宋体"/>
                    <w:i w:val="0"/>
                    <w:iCs w:val="0"/>
                    <w:color w:val="000000"/>
                    <w:sz w:val="20"/>
                    <w:szCs w:val="20"/>
                    <w:u w:val="none"/>
                  </w:rPr>
                </w:rPrChange>
              </w:rPr>
            </w:pPr>
            <w:ins w:id="93" w:author="Tree.L" w:date="2023-05-31T15:37:52Z">
              <w:r>
                <w:rPr>
                  <w:rFonts w:hint="eastAsia" w:ascii="宋体" w:hAnsi="宋体" w:eastAsia="宋体" w:cs="宋体"/>
                  <w:i w:val="0"/>
                  <w:iCs w:val="0"/>
                  <w:color w:val="auto"/>
                  <w:kern w:val="0"/>
                  <w:sz w:val="20"/>
                  <w:szCs w:val="20"/>
                  <w:u w:val="none"/>
                  <w:lang w:val="en-US" w:eastAsia="zh-CN" w:bidi="ar"/>
                  <w:rPrChange w:id="94" w:author="Vivian" w:date="2023-05-31T16:06:04Z">
                    <w:rPr>
                      <w:rFonts w:hint="eastAsia" w:ascii="宋体" w:hAnsi="宋体" w:eastAsia="宋体" w:cs="宋体"/>
                      <w:i w:val="0"/>
                      <w:iCs w:val="0"/>
                      <w:color w:val="000000"/>
                      <w:kern w:val="0"/>
                      <w:sz w:val="20"/>
                      <w:szCs w:val="20"/>
                      <w:u w:val="none"/>
                      <w:lang w:val="en-US" w:eastAsia="zh-CN" w:bidi="ar"/>
                    </w:rPr>
                  </w:rPrChange>
                </w:rPr>
                <w:t xml:space="preserve">龙岩市新罗区龙岩大道29号建发富力·玺院23号楼 </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98228">
            <w:pPr>
              <w:keepNext w:val="0"/>
              <w:keepLines w:val="0"/>
              <w:widowControl/>
              <w:suppressLineNumbers w:val="0"/>
              <w:jc w:val="left"/>
              <w:textAlignment w:val="center"/>
              <w:rPr>
                <w:ins w:id="95" w:author="Tree.L" w:date="2023-05-31T15:37:52Z"/>
                <w:rFonts w:hint="eastAsia" w:ascii="宋体" w:hAnsi="宋体" w:eastAsia="宋体" w:cs="宋体"/>
                <w:i w:val="0"/>
                <w:iCs w:val="0"/>
                <w:color w:val="auto"/>
                <w:kern w:val="0"/>
                <w:sz w:val="20"/>
                <w:szCs w:val="20"/>
                <w:u w:val="none"/>
                <w:lang w:val="en-US" w:eastAsia="zh-CN" w:bidi="ar"/>
              </w:rPr>
            </w:pPr>
          </w:p>
        </w:tc>
      </w:tr>
      <w:tr w14:paraId="124D1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ins w:id="96" w:author="Tree.L" w:date="2023-05-31T15:37:52Z"/>
        </w:trPr>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503AE">
            <w:pPr>
              <w:keepNext w:val="0"/>
              <w:keepLines w:val="0"/>
              <w:widowControl/>
              <w:suppressLineNumbers w:val="0"/>
              <w:jc w:val="center"/>
              <w:textAlignment w:val="center"/>
              <w:rPr>
                <w:ins w:id="97" w:author="Tree.L" w:date="2023-05-31T15:37:52Z"/>
                <w:rFonts w:hint="eastAsia" w:ascii="宋体" w:hAnsi="宋体" w:eastAsia="宋体" w:cs="宋体"/>
                <w:i w:val="0"/>
                <w:iCs w:val="0"/>
                <w:color w:val="auto"/>
                <w:sz w:val="20"/>
                <w:szCs w:val="20"/>
                <w:u w:val="none"/>
                <w:rPrChange w:id="98" w:author="Vivian" w:date="2023-05-31T16:06:04Z">
                  <w:rPr>
                    <w:ins w:id="99" w:author="Tree.L" w:date="2023-05-31T15:37:52Z"/>
                    <w:rFonts w:hint="eastAsia" w:ascii="宋体" w:hAnsi="宋体" w:eastAsia="宋体" w:cs="宋体"/>
                    <w:i w:val="0"/>
                    <w:iCs w:val="0"/>
                    <w:color w:val="000000"/>
                    <w:sz w:val="20"/>
                    <w:szCs w:val="20"/>
                    <w:u w:val="none"/>
                  </w:rPr>
                </w:rPrChange>
              </w:rPr>
            </w:pPr>
            <w:ins w:id="100" w:author="Tree.L" w:date="2023-05-31T15:37:52Z">
              <w:r>
                <w:rPr>
                  <w:rFonts w:hint="eastAsia" w:ascii="宋体" w:hAnsi="宋体" w:eastAsia="宋体" w:cs="宋体"/>
                  <w:i w:val="0"/>
                  <w:iCs w:val="0"/>
                  <w:color w:val="auto"/>
                  <w:kern w:val="0"/>
                  <w:sz w:val="20"/>
                  <w:szCs w:val="20"/>
                  <w:u w:val="none"/>
                  <w:lang w:val="en-US" w:eastAsia="zh-CN" w:bidi="ar"/>
                  <w:rPrChange w:id="101" w:author="Vivian" w:date="2023-05-31T16:06:04Z">
                    <w:rPr>
                      <w:rFonts w:hint="eastAsia" w:ascii="宋体" w:hAnsi="宋体" w:eastAsia="宋体" w:cs="宋体"/>
                      <w:i w:val="0"/>
                      <w:iCs w:val="0"/>
                      <w:color w:val="000000"/>
                      <w:kern w:val="0"/>
                      <w:sz w:val="20"/>
                      <w:szCs w:val="20"/>
                      <w:u w:val="none"/>
                      <w:lang w:val="en-US" w:eastAsia="zh-CN" w:bidi="ar"/>
                    </w:rPr>
                  </w:rPrChange>
                </w:rPr>
                <w:t>2</w:t>
              </w:r>
            </w:ins>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D654D">
            <w:pPr>
              <w:keepNext w:val="0"/>
              <w:keepLines w:val="0"/>
              <w:widowControl/>
              <w:suppressLineNumbers w:val="0"/>
              <w:jc w:val="center"/>
              <w:textAlignment w:val="center"/>
              <w:rPr>
                <w:ins w:id="102" w:author="Tree.L" w:date="2023-05-31T15:37:52Z"/>
                <w:rFonts w:hint="eastAsia" w:ascii="宋体" w:hAnsi="宋体" w:eastAsia="宋体" w:cs="宋体"/>
                <w:i w:val="0"/>
                <w:iCs w:val="0"/>
                <w:color w:val="auto"/>
                <w:sz w:val="20"/>
                <w:szCs w:val="20"/>
                <w:u w:val="none"/>
                <w:rPrChange w:id="103" w:author="Vivian" w:date="2023-05-31T16:06:04Z">
                  <w:rPr>
                    <w:ins w:id="104" w:author="Tree.L" w:date="2023-05-31T15:37:52Z"/>
                    <w:rFonts w:hint="eastAsia" w:ascii="宋体" w:hAnsi="宋体" w:eastAsia="宋体" w:cs="宋体"/>
                    <w:i w:val="0"/>
                    <w:iCs w:val="0"/>
                    <w:color w:val="000000"/>
                    <w:sz w:val="20"/>
                    <w:szCs w:val="20"/>
                    <w:u w:val="none"/>
                  </w:rPr>
                </w:rPrChange>
              </w:rPr>
            </w:pPr>
            <w:ins w:id="105" w:author="Tree.L" w:date="2023-05-31T15:37:52Z">
              <w:r>
                <w:rPr>
                  <w:rFonts w:hint="eastAsia" w:ascii="宋体" w:hAnsi="宋体" w:eastAsia="宋体" w:cs="宋体"/>
                  <w:i w:val="0"/>
                  <w:iCs w:val="0"/>
                  <w:color w:val="auto"/>
                  <w:kern w:val="0"/>
                  <w:sz w:val="20"/>
                  <w:szCs w:val="20"/>
                  <w:u w:val="none"/>
                  <w:lang w:val="en-US" w:eastAsia="zh-CN" w:bidi="ar"/>
                  <w:rPrChange w:id="106" w:author="Vivian" w:date="2023-05-31T16:06:04Z">
                    <w:rPr>
                      <w:rFonts w:hint="eastAsia" w:ascii="宋体" w:hAnsi="宋体" w:eastAsia="宋体" w:cs="宋体"/>
                      <w:i w:val="0"/>
                      <w:iCs w:val="0"/>
                      <w:color w:val="000000"/>
                      <w:kern w:val="0"/>
                      <w:sz w:val="20"/>
                      <w:szCs w:val="20"/>
                      <w:u w:val="none"/>
                      <w:lang w:val="en-US" w:eastAsia="zh-CN" w:bidi="ar"/>
                    </w:rPr>
                  </w:rPrChange>
                </w:rPr>
                <w:t>乘风园</w:t>
              </w:r>
            </w:ins>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3D069">
            <w:pPr>
              <w:keepNext w:val="0"/>
              <w:keepLines w:val="0"/>
              <w:widowControl/>
              <w:suppressLineNumbers w:val="0"/>
              <w:jc w:val="center"/>
              <w:textAlignment w:val="center"/>
              <w:rPr>
                <w:ins w:id="107" w:author="Tree.L" w:date="2023-05-31T15:37:52Z"/>
                <w:rFonts w:hint="eastAsia" w:ascii="宋体" w:hAnsi="宋体" w:eastAsia="宋体" w:cs="宋体"/>
                <w:i w:val="0"/>
                <w:iCs w:val="0"/>
                <w:color w:val="auto"/>
                <w:sz w:val="20"/>
                <w:szCs w:val="20"/>
                <w:u w:val="none"/>
                <w:rPrChange w:id="108" w:author="Vivian" w:date="2023-05-31T16:06:04Z">
                  <w:rPr>
                    <w:ins w:id="109" w:author="Tree.L" w:date="2023-05-31T15:37:52Z"/>
                    <w:rFonts w:hint="eastAsia" w:ascii="宋体" w:hAnsi="宋体" w:eastAsia="宋体" w:cs="宋体"/>
                    <w:i w:val="0"/>
                    <w:iCs w:val="0"/>
                    <w:color w:val="000000"/>
                    <w:sz w:val="20"/>
                    <w:szCs w:val="20"/>
                    <w:u w:val="none"/>
                  </w:rPr>
                </w:rPrChange>
              </w:rPr>
            </w:pPr>
            <w:ins w:id="110" w:author="Tree.L" w:date="2023-05-31T15:37:52Z">
              <w:r>
                <w:rPr>
                  <w:rFonts w:hint="eastAsia" w:ascii="宋体" w:hAnsi="宋体" w:eastAsia="宋体" w:cs="宋体"/>
                  <w:i w:val="0"/>
                  <w:iCs w:val="0"/>
                  <w:color w:val="auto"/>
                  <w:kern w:val="0"/>
                  <w:sz w:val="20"/>
                  <w:szCs w:val="20"/>
                  <w:u w:val="none"/>
                  <w:lang w:val="en-US" w:eastAsia="zh-CN" w:bidi="ar"/>
                  <w:rPrChange w:id="111" w:author="Vivian" w:date="2023-05-31T16:06:04Z">
                    <w:rPr>
                      <w:rFonts w:hint="eastAsia" w:ascii="宋体" w:hAnsi="宋体" w:eastAsia="宋体" w:cs="宋体"/>
                      <w:i w:val="0"/>
                      <w:iCs w:val="0"/>
                      <w:color w:val="000000"/>
                      <w:kern w:val="0"/>
                      <w:sz w:val="20"/>
                      <w:szCs w:val="20"/>
                      <w:u w:val="none"/>
                      <w:lang w:val="en-US" w:eastAsia="zh-CN" w:bidi="ar"/>
                    </w:rPr>
                  </w:rPrChange>
                </w:rPr>
                <w:t xml:space="preserve">654.65 </w:t>
              </w:r>
            </w:ins>
          </w:p>
        </w:tc>
        <w:tc>
          <w:tcPr>
            <w:tcW w:w="3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12546">
            <w:pPr>
              <w:keepNext w:val="0"/>
              <w:keepLines w:val="0"/>
              <w:widowControl/>
              <w:suppressLineNumbers w:val="0"/>
              <w:jc w:val="left"/>
              <w:textAlignment w:val="center"/>
              <w:rPr>
                <w:ins w:id="112" w:author="Tree.L" w:date="2023-05-31T15:37:52Z"/>
                <w:rFonts w:hint="eastAsia" w:ascii="宋体" w:hAnsi="宋体" w:eastAsia="宋体" w:cs="宋体"/>
                <w:i w:val="0"/>
                <w:iCs w:val="0"/>
                <w:color w:val="auto"/>
                <w:sz w:val="20"/>
                <w:szCs w:val="20"/>
                <w:u w:val="none"/>
                <w:rPrChange w:id="113" w:author="Vivian" w:date="2023-05-31T16:06:04Z">
                  <w:rPr>
                    <w:ins w:id="114" w:author="Tree.L" w:date="2023-05-31T15:37:52Z"/>
                    <w:rFonts w:hint="eastAsia" w:ascii="宋体" w:hAnsi="宋体" w:eastAsia="宋体" w:cs="宋体"/>
                    <w:i w:val="0"/>
                    <w:iCs w:val="0"/>
                    <w:color w:val="000000"/>
                    <w:sz w:val="20"/>
                    <w:szCs w:val="20"/>
                    <w:u w:val="none"/>
                  </w:rPr>
                </w:rPrChange>
              </w:rPr>
            </w:pPr>
            <w:ins w:id="115" w:author="Tree.L" w:date="2023-05-31T15:37:52Z">
              <w:r>
                <w:rPr>
                  <w:rFonts w:hint="eastAsia" w:ascii="宋体" w:hAnsi="宋体" w:eastAsia="宋体" w:cs="宋体"/>
                  <w:i w:val="0"/>
                  <w:iCs w:val="0"/>
                  <w:color w:val="auto"/>
                  <w:kern w:val="0"/>
                  <w:sz w:val="20"/>
                  <w:szCs w:val="20"/>
                  <w:u w:val="none"/>
                  <w:lang w:val="en-US" w:eastAsia="zh-CN" w:bidi="ar"/>
                  <w:rPrChange w:id="116" w:author="Vivian" w:date="2023-05-31T16:06:04Z">
                    <w:rPr>
                      <w:rFonts w:hint="eastAsia" w:ascii="宋体" w:hAnsi="宋体" w:eastAsia="宋体" w:cs="宋体"/>
                      <w:i w:val="0"/>
                      <w:iCs w:val="0"/>
                      <w:color w:val="000000"/>
                      <w:kern w:val="0"/>
                      <w:sz w:val="20"/>
                      <w:szCs w:val="20"/>
                      <w:u w:val="none"/>
                      <w:lang w:val="en-US" w:eastAsia="zh-CN" w:bidi="ar"/>
                    </w:rPr>
                  </w:rPrChange>
                </w:rPr>
                <w:t>龙岩市新罗区曹溪街道莲庄南路55号（龙岩恒大绿洲一期二区）S1幢</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3615A">
            <w:pPr>
              <w:keepNext w:val="0"/>
              <w:keepLines w:val="0"/>
              <w:widowControl/>
              <w:suppressLineNumbers w:val="0"/>
              <w:jc w:val="left"/>
              <w:textAlignment w:val="center"/>
              <w:rPr>
                <w:ins w:id="117" w:author="Tree.L" w:date="2023-05-31T15:37:52Z"/>
                <w:rFonts w:hint="eastAsia" w:ascii="宋体" w:hAnsi="宋体" w:eastAsia="宋体" w:cs="宋体"/>
                <w:i w:val="0"/>
                <w:iCs w:val="0"/>
                <w:color w:val="auto"/>
                <w:kern w:val="0"/>
                <w:sz w:val="20"/>
                <w:szCs w:val="20"/>
                <w:u w:val="none"/>
                <w:lang w:val="en-US" w:eastAsia="zh-CN" w:bidi="ar"/>
              </w:rPr>
            </w:pPr>
          </w:p>
        </w:tc>
      </w:tr>
      <w:tr w14:paraId="088C1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ins w:id="118" w:author="Tree.L" w:date="2023-05-31T15:37:52Z"/>
        </w:trPr>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3D0A0">
            <w:pPr>
              <w:keepNext w:val="0"/>
              <w:keepLines w:val="0"/>
              <w:widowControl/>
              <w:suppressLineNumbers w:val="0"/>
              <w:jc w:val="center"/>
              <w:textAlignment w:val="center"/>
              <w:rPr>
                <w:ins w:id="119" w:author="Tree.L" w:date="2023-05-31T15:37:52Z"/>
                <w:rFonts w:hint="eastAsia" w:ascii="宋体" w:hAnsi="宋体" w:eastAsia="宋体" w:cs="宋体"/>
                <w:i w:val="0"/>
                <w:iCs w:val="0"/>
                <w:color w:val="auto"/>
                <w:sz w:val="20"/>
                <w:szCs w:val="20"/>
                <w:u w:val="none"/>
                <w:rPrChange w:id="120" w:author="Vivian" w:date="2023-05-31T16:06:04Z">
                  <w:rPr>
                    <w:ins w:id="121" w:author="Tree.L" w:date="2023-05-31T15:37:52Z"/>
                    <w:rFonts w:hint="eastAsia" w:ascii="宋体" w:hAnsi="宋体" w:eastAsia="宋体" w:cs="宋体"/>
                    <w:i w:val="0"/>
                    <w:iCs w:val="0"/>
                    <w:color w:val="000000"/>
                    <w:sz w:val="20"/>
                    <w:szCs w:val="20"/>
                    <w:u w:val="none"/>
                  </w:rPr>
                </w:rPrChange>
              </w:rPr>
            </w:pPr>
            <w:ins w:id="122" w:author="Tree.L" w:date="2023-05-31T15:37:52Z">
              <w:r>
                <w:rPr>
                  <w:rFonts w:hint="eastAsia" w:ascii="宋体" w:hAnsi="宋体" w:eastAsia="宋体" w:cs="宋体"/>
                  <w:i w:val="0"/>
                  <w:iCs w:val="0"/>
                  <w:color w:val="auto"/>
                  <w:kern w:val="0"/>
                  <w:sz w:val="20"/>
                  <w:szCs w:val="20"/>
                  <w:u w:val="none"/>
                  <w:lang w:val="en-US" w:eastAsia="zh-CN" w:bidi="ar"/>
                  <w:rPrChange w:id="123" w:author="Vivian" w:date="2023-05-31T16:06:04Z">
                    <w:rPr>
                      <w:rFonts w:hint="eastAsia" w:ascii="宋体" w:hAnsi="宋体" w:eastAsia="宋体" w:cs="宋体"/>
                      <w:i w:val="0"/>
                      <w:iCs w:val="0"/>
                      <w:color w:val="000000"/>
                      <w:kern w:val="0"/>
                      <w:sz w:val="20"/>
                      <w:szCs w:val="20"/>
                      <w:u w:val="none"/>
                      <w:lang w:val="en-US" w:eastAsia="zh-CN" w:bidi="ar"/>
                    </w:rPr>
                  </w:rPrChange>
                </w:rPr>
                <w:t>3</w:t>
              </w:r>
            </w:ins>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D6F2F">
            <w:pPr>
              <w:keepNext w:val="0"/>
              <w:keepLines w:val="0"/>
              <w:widowControl/>
              <w:suppressLineNumbers w:val="0"/>
              <w:jc w:val="center"/>
              <w:textAlignment w:val="center"/>
              <w:rPr>
                <w:ins w:id="124" w:author="Tree.L" w:date="2023-05-31T15:37:52Z"/>
                <w:rFonts w:hint="eastAsia" w:ascii="宋体" w:hAnsi="宋体" w:eastAsia="宋体" w:cs="宋体"/>
                <w:i w:val="0"/>
                <w:iCs w:val="0"/>
                <w:color w:val="auto"/>
                <w:sz w:val="20"/>
                <w:szCs w:val="20"/>
                <w:u w:val="none"/>
                <w:rPrChange w:id="125" w:author="Vivian" w:date="2023-05-31T16:06:04Z">
                  <w:rPr>
                    <w:ins w:id="126" w:author="Tree.L" w:date="2023-05-31T15:37:52Z"/>
                    <w:rFonts w:hint="eastAsia" w:ascii="宋体" w:hAnsi="宋体" w:eastAsia="宋体" w:cs="宋体"/>
                    <w:i w:val="0"/>
                    <w:iCs w:val="0"/>
                    <w:color w:val="000000"/>
                    <w:sz w:val="20"/>
                    <w:szCs w:val="20"/>
                    <w:u w:val="none"/>
                  </w:rPr>
                </w:rPrChange>
              </w:rPr>
            </w:pPr>
            <w:ins w:id="127" w:author="Tree.L" w:date="2023-05-31T15:37:52Z">
              <w:r>
                <w:rPr>
                  <w:rFonts w:hint="eastAsia" w:ascii="宋体" w:hAnsi="宋体" w:eastAsia="宋体" w:cs="宋体"/>
                  <w:i w:val="0"/>
                  <w:iCs w:val="0"/>
                  <w:color w:val="auto"/>
                  <w:kern w:val="0"/>
                  <w:sz w:val="20"/>
                  <w:szCs w:val="20"/>
                  <w:u w:val="none"/>
                  <w:lang w:val="en-US" w:eastAsia="zh-CN" w:bidi="ar"/>
                  <w:rPrChange w:id="128" w:author="Vivian" w:date="2023-05-31T16:06:04Z">
                    <w:rPr>
                      <w:rFonts w:hint="eastAsia" w:ascii="宋体" w:hAnsi="宋体" w:eastAsia="宋体" w:cs="宋体"/>
                      <w:i w:val="0"/>
                      <w:iCs w:val="0"/>
                      <w:color w:val="000000"/>
                      <w:kern w:val="0"/>
                      <w:sz w:val="20"/>
                      <w:szCs w:val="20"/>
                      <w:u w:val="none"/>
                      <w:lang w:val="en-US" w:eastAsia="zh-CN" w:bidi="ar"/>
                    </w:rPr>
                  </w:rPrChange>
                </w:rPr>
                <w:t>龙津园</w:t>
              </w:r>
            </w:ins>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D4AA3">
            <w:pPr>
              <w:keepNext w:val="0"/>
              <w:keepLines w:val="0"/>
              <w:widowControl/>
              <w:suppressLineNumbers w:val="0"/>
              <w:jc w:val="center"/>
              <w:textAlignment w:val="center"/>
              <w:rPr>
                <w:ins w:id="129" w:author="Tree.L" w:date="2023-05-31T15:37:52Z"/>
                <w:rFonts w:hint="eastAsia" w:ascii="宋体" w:hAnsi="宋体" w:eastAsia="宋体" w:cs="宋体"/>
                <w:i w:val="0"/>
                <w:iCs w:val="0"/>
                <w:color w:val="auto"/>
                <w:sz w:val="20"/>
                <w:szCs w:val="20"/>
                <w:u w:val="none"/>
                <w:rPrChange w:id="130" w:author="Vivian" w:date="2023-05-31T16:06:04Z">
                  <w:rPr>
                    <w:ins w:id="131" w:author="Tree.L" w:date="2023-05-31T15:37:52Z"/>
                    <w:rFonts w:hint="eastAsia" w:ascii="宋体" w:hAnsi="宋体" w:eastAsia="宋体" w:cs="宋体"/>
                    <w:i w:val="0"/>
                    <w:iCs w:val="0"/>
                    <w:color w:val="000000"/>
                    <w:sz w:val="20"/>
                    <w:szCs w:val="20"/>
                    <w:u w:val="none"/>
                  </w:rPr>
                </w:rPrChange>
              </w:rPr>
            </w:pPr>
            <w:ins w:id="132" w:author="Tree.L" w:date="2023-05-31T15:37:52Z">
              <w:r>
                <w:rPr>
                  <w:rFonts w:hint="eastAsia" w:ascii="宋体" w:hAnsi="宋体" w:eastAsia="宋体" w:cs="宋体"/>
                  <w:i w:val="0"/>
                  <w:iCs w:val="0"/>
                  <w:color w:val="auto"/>
                  <w:kern w:val="0"/>
                  <w:sz w:val="20"/>
                  <w:szCs w:val="20"/>
                  <w:u w:val="none"/>
                  <w:lang w:val="en-US" w:eastAsia="zh-CN" w:bidi="ar"/>
                  <w:rPrChange w:id="133" w:author="Vivian" w:date="2023-05-31T16:06:04Z">
                    <w:rPr>
                      <w:rFonts w:hint="eastAsia" w:ascii="宋体" w:hAnsi="宋体" w:eastAsia="宋体" w:cs="宋体"/>
                      <w:i w:val="0"/>
                      <w:iCs w:val="0"/>
                      <w:color w:val="000000"/>
                      <w:kern w:val="0"/>
                      <w:sz w:val="20"/>
                      <w:szCs w:val="20"/>
                      <w:u w:val="none"/>
                      <w:lang w:val="en-US" w:eastAsia="zh-CN" w:bidi="ar"/>
                    </w:rPr>
                  </w:rPrChange>
                </w:rPr>
                <w:t xml:space="preserve">509.39 </w:t>
              </w:r>
            </w:ins>
          </w:p>
        </w:tc>
        <w:tc>
          <w:tcPr>
            <w:tcW w:w="3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807EA">
            <w:pPr>
              <w:keepNext w:val="0"/>
              <w:keepLines w:val="0"/>
              <w:widowControl/>
              <w:suppressLineNumbers w:val="0"/>
              <w:jc w:val="left"/>
              <w:textAlignment w:val="center"/>
              <w:rPr>
                <w:ins w:id="134" w:author="Tree.L" w:date="2023-05-31T15:37:52Z"/>
                <w:rFonts w:hint="eastAsia" w:ascii="宋体" w:hAnsi="宋体" w:eastAsia="宋体" w:cs="宋体"/>
                <w:i w:val="0"/>
                <w:iCs w:val="0"/>
                <w:color w:val="auto"/>
                <w:sz w:val="20"/>
                <w:szCs w:val="20"/>
                <w:u w:val="none"/>
                <w:rPrChange w:id="135" w:author="Vivian" w:date="2023-05-31T16:06:04Z">
                  <w:rPr>
                    <w:ins w:id="136" w:author="Tree.L" w:date="2023-05-31T15:37:52Z"/>
                    <w:rFonts w:hint="eastAsia" w:ascii="宋体" w:hAnsi="宋体" w:eastAsia="宋体" w:cs="宋体"/>
                    <w:i w:val="0"/>
                    <w:iCs w:val="0"/>
                    <w:color w:val="000000"/>
                    <w:sz w:val="20"/>
                    <w:szCs w:val="20"/>
                    <w:u w:val="none"/>
                  </w:rPr>
                </w:rPrChange>
              </w:rPr>
            </w:pPr>
            <w:ins w:id="137" w:author="Tree.L" w:date="2023-05-31T15:37:52Z">
              <w:r>
                <w:rPr>
                  <w:rFonts w:hint="eastAsia" w:ascii="宋体" w:hAnsi="宋体" w:eastAsia="宋体" w:cs="宋体"/>
                  <w:i w:val="0"/>
                  <w:iCs w:val="0"/>
                  <w:color w:val="auto"/>
                  <w:kern w:val="0"/>
                  <w:sz w:val="20"/>
                  <w:szCs w:val="20"/>
                  <w:u w:val="none"/>
                  <w:lang w:val="en-US" w:eastAsia="zh-CN" w:bidi="ar"/>
                  <w:rPrChange w:id="138" w:author="Vivian" w:date="2023-05-31T16:06:04Z">
                    <w:rPr>
                      <w:rFonts w:hint="eastAsia" w:ascii="宋体" w:hAnsi="宋体" w:eastAsia="宋体" w:cs="宋体"/>
                      <w:i w:val="0"/>
                      <w:iCs w:val="0"/>
                      <w:color w:val="000000"/>
                      <w:kern w:val="0"/>
                      <w:sz w:val="20"/>
                      <w:szCs w:val="20"/>
                      <w:u w:val="none"/>
                      <w:lang w:val="en-US" w:eastAsia="zh-CN" w:bidi="ar"/>
                    </w:rPr>
                  </w:rPrChange>
                </w:rPr>
                <w:t>龙岩市新罗区莲庄南路5号龙津大时代花园18幢</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26F36">
            <w:pPr>
              <w:keepNext w:val="0"/>
              <w:keepLines w:val="0"/>
              <w:widowControl/>
              <w:suppressLineNumbers w:val="0"/>
              <w:jc w:val="left"/>
              <w:textAlignment w:val="center"/>
              <w:rPr>
                <w:ins w:id="139" w:author="Tree.L" w:date="2023-05-31T15:37:52Z"/>
                <w:rFonts w:hint="eastAsia" w:ascii="宋体" w:hAnsi="宋体" w:eastAsia="宋体" w:cs="宋体"/>
                <w:i w:val="0"/>
                <w:iCs w:val="0"/>
                <w:color w:val="auto"/>
                <w:kern w:val="0"/>
                <w:sz w:val="20"/>
                <w:szCs w:val="20"/>
                <w:u w:val="none"/>
                <w:lang w:val="en-US" w:eastAsia="zh-CN" w:bidi="ar"/>
              </w:rPr>
            </w:pPr>
          </w:p>
        </w:tc>
      </w:tr>
      <w:tr w14:paraId="6CF51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ins w:id="140" w:author="Tree.L" w:date="2023-05-31T15:37:52Z"/>
        </w:trPr>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7BDD1">
            <w:pPr>
              <w:keepNext w:val="0"/>
              <w:keepLines w:val="0"/>
              <w:widowControl/>
              <w:suppressLineNumbers w:val="0"/>
              <w:jc w:val="center"/>
              <w:textAlignment w:val="center"/>
              <w:rPr>
                <w:ins w:id="141" w:author="Tree.L" w:date="2023-05-31T15:37:52Z"/>
                <w:rFonts w:hint="default" w:ascii="宋体" w:hAnsi="宋体" w:eastAsia="宋体" w:cs="宋体"/>
                <w:i w:val="0"/>
                <w:iCs w:val="0"/>
                <w:color w:val="auto"/>
                <w:sz w:val="20"/>
                <w:szCs w:val="20"/>
                <w:u w:val="none"/>
                <w:rPrChange w:id="142" w:author="Vivian" w:date="2023-05-31T16:06:04Z">
                  <w:rPr>
                    <w:ins w:id="143" w:author="Tree.L" w:date="2023-05-31T15:37:52Z"/>
                    <w:rFonts w:hint="eastAsia" w:ascii="宋体" w:hAnsi="宋体" w:eastAsia="宋体" w:cs="宋体"/>
                    <w:i w:val="0"/>
                    <w:iCs w:val="0"/>
                    <w:color w:val="000000"/>
                    <w:sz w:val="20"/>
                    <w:szCs w:val="20"/>
                    <w:u w:val="none"/>
                  </w:rPr>
                </w:rPrChange>
              </w:rPr>
            </w:pPr>
            <w:r>
              <w:rPr>
                <w:rFonts w:hint="eastAsia" w:ascii="宋体" w:hAnsi="宋体" w:eastAsia="宋体" w:cs="宋体"/>
                <w:i w:val="0"/>
                <w:iCs w:val="0"/>
                <w:color w:val="auto"/>
                <w:kern w:val="0"/>
                <w:sz w:val="20"/>
                <w:szCs w:val="20"/>
                <w:u w:val="none"/>
                <w:lang w:val="en-US" w:eastAsia="zh-CN" w:bidi="ar"/>
              </w:rPr>
              <w:t>4</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95CE5">
            <w:pPr>
              <w:keepNext w:val="0"/>
              <w:keepLines w:val="0"/>
              <w:widowControl/>
              <w:suppressLineNumbers w:val="0"/>
              <w:jc w:val="center"/>
              <w:textAlignment w:val="center"/>
              <w:rPr>
                <w:ins w:id="144" w:author="Tree.L" w:date="2023-05-31T15:37:52Z"/>
                <w:rFonts w:hint="eastAsia" w:ascii="宋体" w:hAnsi="宋体" w:eastAsia="宋体" w:cs="宋体"/>
                <w:i w:val="0"/>
                <w:iCs w:val="0"/>
                <w:color w:val="auto"/>
                <w:sz w:val="20"/>
                <w:szCs w:val="20"/>
                <w:u w:val="none"/>
                <w:rPrChange w:id="145" w:author="Vivian" w:date="2023-05-31T16:06:04Z">
                  <w:rPr>
                    <w:ins w:id="146" w:author="Tree.L" w:date="2023-05-31T15:37:52Z"/>
                    <w:rFonts w:hint="eastAsia" w:ascii="宋体" w:hAnsi="宋体" w:eastAsia="宋体" w:cs="宋体"/>
                    <w:i w:val="0"/>
                    <w:iCs w:val="0"/>
                    <w:color w:val="000000"/>
                    <w:sz w:val="20"/>
                    <w:szCs w:val="20"/>
                    <w:u w:val="none"/>
                  </w:rPr>
                </w:rPrChange>
              </w:rPr>
            </w:pPr>
            <w:ins w:id="147" w:author="Tree.L" w:date="2023-05-31T15:37:52Z">
              <w:r>
                <w:rPr>
                  <w:rFonts w:hint="eastAsia" w:ascii="宋体" w:hAnsi="宋体" w:eastAsia="宋体" w:cs="宋体"/>
                  <w:i w:val="0"/>
                  <w:iCs w:val="0"/>
                  <w:color w:val="auto"/>
                  <w:kern w:val="0"/>
                  <w:sz w:val="20"/>
                  <w:szCs w:val="20"/>
                  <w:u w:val="none"/>
                  <w:lang w:val="en-US" w:eastAsia="zh-CN" w:bidi="ar"/>
                  <w:rPrChange w:id="148" w:author="Vivian" w:date="2023-05-31T16:06:04Z">
                    <w:rPr>
                      <w:rFonts w:hint="eastAsia" w:ascii="宋体" w:hAnsi="宋体" w:eastAsia="宋体" w:cs="宋体"/>
                      <w:i w:val="0"/>
                      <w:iCs w:val="0"/>
                      <w:color w:val="000000"/>
                      <w:kern w:val="0"/>
                      <w:sz w:val="20"/>
                      <w:szCs w:val="20"/>
                      <w:u w:val="none"/>
                      <w:lang w:val="en-US" w:eastAsia="zh-CN" w:bidi="ar"/>
                    </w:rPr>
                  </w:rPrChange>
                </w:rPr>
                <w:t>龙津湖园</w:t>
              </w:r>
            </w:ins>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CFA51">
            <w:pPr>
              <w:keepNext w:val="0"/>
              <w:keepLines w:val="0"/>
              <w:widowControl/>
              <w:suppressLineNumbers w:val="0"/>
              <w:jc w:val="center"/>
              <w:textAlignment w:val="center"/>
              <w:rPr>
                <w:ins w:id="149" w:author="Tree.L" w:date="2023-05-31T15:37:52Z"/>
                <w:rFonts w:hint="eastAsia" w:ascii="宋体" w:hAnsi="宋体" w:eastAsia="宋体" w:cs="宋体"/>
                <w:i w:val="0"/>
                <w:iCs w:val="0"/>
                <w:color w:val="auto"/>
                <w:sz w:val="20"/>
                <w:szCs w:val="20"/>
                <w:u w:val="none"/>
                <w:rPrChange w:id="150" w:author="Vivian" w:date="2023-05-31T16:06:04Z">
                  <w:rPr>
                    <w:ins w:id="151" w:author="Tree.L" w:date="2023-05-31T15:37:52Z"/>
                    <w:rFonts w:hint="eastAsia" w:ascii="宋体" w:hAnsi="宋体" w:eastAsia="宋体" w:cs="宋体"/>
                    <w:i w:val="0"/>
                    <w:iCs w:val="0"/>
                    <w:color w:val="000000"/>
                    <w:sz w:val="20"/>
                    <w:szCs w:val="20"/>
                    <w:u w:val="none"/>
                  </w:rPr>
                </w:rPrChange>
              </w:rPr>
            </w:pPr>
            <w:ins w:id="152" w:author="Tree.L" w:date="2023-05-31T15:37:52Z">
              <w:r>
                <w:rPr>
                  <w:rFonts w:hint="eastAsia" w:ascii="宋体" w:hAnsi="宋体" w:eastAsia="宋体" w:cs="宋体"/>
                  <w:i w:val="0"/>
                  <w:iCs w:val="0"/>
                  <w:color w:val="auto"/>
                  <w:kern w:val="0"/>
                  <w:sz w:val="20"/>
                  <w:szCs w:val="20"/>
                  <w:u w:val="none"/>
                  <w:lang w:val="en-US" w:eastAsia="zh-CN" w:bidi="ar"/>
                  <w:rPrChange w:id="153" w:author="Vivian" w:date="2023-05-31T16:06:04Z">
                    <w:rPr>
                      <w:rFonts w:hint="eastAsia" w:ascii="宋体" w:hAnsi="宋体" w:eastAsia="宋体" w:cs="宋体"/>
                      <w:i w:val="0"/>
                      <w:iCs w:val="0"/>
                      <w:color w:val="000000"/>
                      <w:kern w:val="0"/>
                      <w:sz w:val="20"/>
                      <w:szCs w:val="20"/>
                      <w:u w:val="none"/>
                      <w:lang w:val="en-US" w:eastAsia="zh-CN" w:bidi="ar"/>
                    </w:rPr>
                  </w:rPrChange>
                </w:rPr>
                <w:t xml:space="preserve">1211.90 </w:t>
              </w:r>
            </w:ins>
          </w:p>
        </w:tc>
        <w:tc>
          <w:tcPr>
            <w:tcW w:w="3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BA752">
            <w:pPr>
              <w:keepNext w:val="0"/>
              <w:keepLines w:val="0"/>
              <w:widowControl/>
              <w:suppressLineNumbers w:val="0"/>
              <w:jc w:val="left"/>
              <w:textAlignment w:val="center"/>
              <w:rPr>
                <w:ins w:id="154" w:author="Tree.L" w:date="2023-05-31T15:37:52Z"/>
                <w:rFonts w:hint="eastAsia" w:ascii="宋体" w:hAnsi="宋体" w:eastAsia="宋体" w:cs="宋体"/>
                <w:i w:val="0"/>
                <w:iCs w:val="0"/>
                <w:color w:val="auto"/>
                <w:sz w:val="20"/>
                <w:szCs w:val="20"/>
                <w:u w:val="none"/>
                <w:rPrChange w:id="155" w:author="Vivian" w:date="2023-05-31T16:06:04Z">
                  <w:rPr>
                    <w:ins w:id="156" w:author="Tree.L" w:date="2023-05-31T15:37:52Z"/>
                    <w:rFonts w:hint="eastAsia" w:ascii="宋体" w:hAnsi="宋体" w:eastAsia="宋体" w:cs="宋体"/>
                    <w:i w:val="0"/>
                    <w:iCs w:val="0"/>
                    <w:color w:val="000000"/>
                    <w:sz w:val="20"/>
                    <w:szCs w:val="20"/>
                    <w:u w:val="none"/>
                  </w:rPr>
                </w:rPrChange>
              </w:rPr>
            </w:pPr>
            <w:ins w:id="157" w:author="Tree.L" w:date="2023-05-31T15:37:52Z">
              <w:r>
                <w:rPr>
                  <w:rFonts w:hint="eastAsia" w:ascii="宋体" w:hAnsi="宋体" w:eastAsia="宋体" w:cs="宋体"/>
                  <w:i w:val="0"/>
                  <w:iCs w:val="0"/>
                  <w:color w:val="auto"/>
                  <w:kern w:val="0"/>
                  <w:sz w:val="20"/>
                  <w:szCs w:val="20"/>
                  <w:u w:val="none"/>
                  <w:lang w:val="en-US" w:eastAsia="zh-CN" w:bidi="ar"/>
                  <w:rPrChange w:id="158" w:author="Vivian" w:date="2023-05-31T16:06:04Z">
                    <w:rPr>
                      <w:rFonts w:hint="eastAsia" w:ascii="宋体" w:hAnsi="宋体" w:eastAsia="宋体" w:cs="宋体"/>
                      <w:i w:val="0"/>
                      <w:iCs w:val="0"/>
                      <w:color w:val="000000"/>
                      <w:kern w:val="0"/>
                      <w:sz w:val="20"/>
                      <w:szCs w:val="20"/>
                      <w:u w:val="none"/>
                      <w:lang w:val="en-US" w:eastAsia="zh-CN" w:bidi="ar"/>
                    </w:rPr>
                  </w:rPrChange>
                </w:rPr>
                <w:t>龙岩市新罗区金鸡中路389号</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2D4FA">
            <w:pPr>
              <w:keepNext w:val="0"/>
              <w:keepLines w:val="0"/>
              <w:widowControl/>
              <w:suppressLineNumbers w:val="0"/>
              <w:jc w:val="left"/>
              <w:textAlignment w:val="center"/>
              <w:rPr>
                <w:ins w:id="159" w:author="Tree.L" w:date="2023-05-31T15:37:52Z"/>
                <w:rFonts w:hint="eastAsia" w:ascii="宋体" w:hAnsi="宋体" w:eastAsia="宋体" w:cs="宋体"/>
                <w:i w:val="0"/>
                <w:iCs w:val="0"/>
                <w:color w:val="auto"/>
                <w:kern w:val="0"/>
                <w:sz w:val="20"/>
                <w:szCs w:val="20"/>
                <w:u w:val="none"/>
                <w:lang w:val="en-US" w:eastAsia="zh-CN" w:bidi="ar"/>
              </w:rPr>
            </w:pPr>
          </w:p>
        </w:tc>
      </w:tr>
      <w:tr w14:paraId="1DEF6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ins w:id="160" w:author="Tree.L" w:date="2023-05-31T15:37:52Z"/>
        </w:trPr>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066A8">
            <w:pPr>
              <w:keepNext w:val="0"/>
              <w:keepLines w:val="0"/>
              <w:widowControl/>
              <w:suppressLineNumbers w:val="0"/>
              <w:jc w:val="center"/>
              <w:textAlignment w:val="center"/>
              <w:rPr>
                <w:ins w:id="161" w:author="Tree.L" w:date="2023-05-31T15:37:52Z"/>
                <w:rFonts w:hint="eastAsia" w:ascii="宋体" w:hAnsi="宋体" w:eastAsia="宋体" w:cs="宋体"/>
                <w:i w:val="0"/>
                <w:iCs w:val="0"/>
                <w:color w:val="auto"/>
                <w:sz w:val="20"/>
                <w:szCs w:val="20"/>
                <w:u w:val="none"/>
                <w:rPrChange w:id="162" w:author="Vivian" w:date="2023-05-31T16:06:04Z">
                  <w:rPr>
                    <w:ins w:id="163" w:author="Tree.L" w:date="2023-05-31T15:37:52Z"/>
                    <w:rFonts w:hint="eastAsia" w:ascii="宋体" w:hAnsi="宋体" w:eastAsia="宋体" w:cs="宋体"/>
                    <w:i w:val="0"/>
                    <w:iCs w:val="0"/>
                    <w:color w:val="000000"/>
                    <w:sz w:val="20"/>
                    <w:szCs w:val="20"/>
                    <w:u w:val="none"/>
                  </w:rPr>
                </w:rPrChange>
              </w:rPr>
            </w:pPr>
            <w:r>
              <w:rPr>
                <w:rFonts w:hint="eastAsia" w:ascii="宋体" w:hAnsi="宋体" w:eastAsia="宋体" w:cs="宋体"/>
                <w:i w:val="0"/>
                <w:iCs w:val="0"/>
                <w:color w:val="auto"/>
                <w:sz w:val="20"/>
                <w:szCs w:val="20"/>
                <w:u w:val="none"/>
                <w:lang w:val="en-US" w:eastAsia="zh-CN"/>
              </w:rPr>
              <w:t>5</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1895C">
            <w:pPr>
              <w:keepNext w:val="0"/>
              <w:keepLines w:val="0"/>
              <w:widowControl/>
              <w:suppressLineNumbers w:val="0"/>
              <w:jc w:val="center"/>
              <w:textAlignment w:val="center"/>
              <w:rPr>
                <w:ins w:id="164" w:author="Tree.L" w:date="2023-05-31T15:37:52Z"/>
                <w:rFonts w:hint="eastAsia" w:ascii="宋体" w:hAnsi="宋体" w:eastAsia="宋体" w:cs="宋体"/>
                <w:i w:val="0"/>
                <w:iCs w:val="0"/>
                <w:color w:val="auto"/>
                <w:sz w:val="20"/>
                <w:szCs w:val="20"/>
                <w:u w:val="none"/>
                <w:rPrChange w:id="165" w:author="Vivian" w:date="2023-05-31T16:06:04Z">
                  <w:rPr>
                    <w:ins w:id="166" w:author="Tree.L" w:date="2023-05-31T15:37:52Z"/>
                    <w:rFonts w:hint="eastAsia" w:ascii="宋体" w:hAnsi="宋体" w:eastAsia="宋体" w:cs="宋体"/>
                    <w:i w:val="0"/>
                    <w:iCs w:val="0"/>
                    <w:color w:val="000000"/>
                    <w:sz w:val="20"/>
                    <w:szCs w:val="20"/>
                    <w:u w:val="none"/>
                  </w:rPr>
                </w:rPrChange>
              </w:rPr>
            </w:pPr>
            <w:ins w:id="167" w:author="Tree.L" w:date="2023-05-31T15:37:52Z">
              <w:r>
                <w:rPr>
                  <w:rFonts w:hint="eastAsia" w:ascii="宋体" w:hAnsi="宋体" w:eastAsia="宋体" w:cs="宋体"/>
                  <w:i w:val="0"/>
                  <w:iCs w:val="0"/>
                  <w:color w:val="auto"/>
                  <w:kern w:val="0"/>
                  <w:sz w:val="20"/>
                  <w:szCs w:val="20"/>
                  <w:u w:val="none"/>
                  <w:lang w:val="en-US" w:eastAsia="zh-CN" w:bidi="ar"/>
                  <w:rPrChange w:id="168" w:author="Vivian" w:date="2023-05-31T16:06:04Z">
                    <w:rPr>
                      <w:rFonts w:hint="eastAsia" w:ascii="宋体" w:hAnsi="宋体" w:eastAsia="宋体" w:cs="宋体"/>
                      <w:i w:val="0"/>
                      <w:iCs w:val="0"/>
                      <w:color w:val="000000"/>
                      <w:kern w:val="0"/>
                      <w:sz w:val="20"/>
                      <w:szCs w:val="20"/>
                      <w:u w:val="none"/>
                      <w:lang w:val="en-US" w:eastAsia="zh-CN" w:bidi="ar"/>
                    </w:rPr>
                  </w:rPrChange>
                </w:rPr>
                <w:t>美仑园</w:t>
              </w:r>
            </w:ins>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062A7">
            <w:pPr>
              <w:keepNext w:val="0"/>
              <w:keepLines w:val="0"/>
              <w:widowControl/>
              <w:suppressLineNumbers w:val="0"/>
              <w:jc w:val="center"/>
              <w:textAlignment w:val="center"/>
              <w:rPr>
                <w:ins w:id="169" w:author="Tree.L" w:date="2023-05-31T15:37:52Z"/>
                <w:rFonts w:hint="eastAsia" w:ascii="宋体" w:hAnsi="宋体" w:eastAsia="宋体" w:cs="宋体"/>
                <w:i w:val="0"/>
                <w:iCs w:val="0"/>
                <w:color w:val="auto"/>
                <w:sz w:val="20"/>
                <w:szCs w:val="20"/>
                <w:u w:val="none"/>
                <w:rPrChange w:id="170" w:author="Vivian" w:date="2023-05-31T16:06:04Z">
                  <w:rPr>
                    <w:ins w:id="171" w:author="Tree.L" w:date="2023-05-31T15:37:52Z"/>
                    <w:rFonts w:hint="eastAsia" w:ascii="宋体" w:hAnsi="宋体" w:eastAsia="宋体" w:cs="宋体"/>
                    <w:i w:val="0"/>
                    <w:iCs w:val="0"/>
                    <w:color w:val="000000"/>
                    <w:sz w:val="20"/>
                    <w:szCs w:val="20"/>
                    <w:u w:val="none"/>
                  </w:rPr>
                </w:rPrChange>
              </w:rPr>
            </w:pPr>
            <w:ins w:id="172" w:author="Tree.L" w:date="2023-05-31T15:37:52Z">
              <w:r>
                <w:rPr>
                  <w:rFonts w:hint="eastAsia" w:ascii="宋体" w:hAnsi="宋体" w:eastAsia="宋体" w:cs="宋体"/>
                  <w:i w:val="0"/>
                  <w:iCs w:val="0"/>
                  <w:color w:val="auto"/>
                  <w:kern w:val="0"/>
                  <w:sz w:val="20"/>
                  <w:szCs w:val="20"/>
                  <w:u w:val="none"/>
                  <w:lang w:val="en-US" w:eastAsia="zh-CN" w:bidi="ar"/>
                  <w:rPrChange w:id="173" w:author="Vivian" w:date="2023-05-31T16:06:04Z">
                    <w:rPr>
                      <w:rFonts w:hint="eastAsia" w:ascii="宋体" w:hAnsi="宋体" w:eastAsia="宋体" w:cs="宋体"/>
                      <w:i w:val="0"/>
                      <w:iCs w:val="0"/>
                      <w:color w:val="000000"/>
                      <w:kern w:val="0"/>
                      <w:sz w:val="20"/>
                      <w:szCs w:val="20"/>
                      <w:u w:val="none"/>
                      <w:lang w:val="en-US" w:eastAsia="zh-CN" w:bidi="ar"/>
                    </w:rPr>
                  </w:rPrChange>
                </w:rPr>
                <w:t xml:space="preserve">350.00 </w:t>
              </w:r>
            </w:ins>
          </w:p>
        </w:tc>
        <w:tc>
          <w:tcPr>
            <w:tcW w:w="3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456DC">
            <w:pPr>
              <w:keepNext w:val="0"/>
              <w:keepLines w:val="0"/>
              <w:widowControl/>
              <w:suppressLineNumbers w:val="0"/>
              <w:jc w:val="left"/>
              <w:textAlignment w:val="center"/>
              <w:rPr>
                <w:ins w:id="174" w:author="Tree.L" w:date="2023-05-31T15:37:52Z"/>
                <w:rFonts w:hint="eastAsia" w:ascii="宋体" w:hAnsi="宋体" w:eastAsia="宋体" w:cs="宋体"/>
                <w:i w:val="0"/>
                <w:iCs w:val="0"/>
                <w:color w:val="auto"/>
                <w:sz w:val="20"/>
                <w:szCs w:val="20"/>
                <w:u w:val="none"/>
                <w:rPrChange w:id="175" w:author="Vivian" w:date="2023-05-31T16:06:04Z">
                  <w:rPr>
                    <w:ins w:id="176" w:author="Tree.L" w:date="2023-05-31T15:37:52Z"/>
                    <w:rFonts w:hint="eastAsia" w:ascii="宋体" w:hAnsi="宋体" w:eastAsia="宋体" w:cs="宋体"/>
                    <w:i w:val="0"/>
                    <w:iCs w:val="0"/>
                    <w:color w:val="000000"/>
                    <w:sz w:val="20"/>
                    <w:szCs w:val="20"/>
                    <w:u w:val="none"/>
                  </w:rPr>
                </w:rPrChange>
              </w:rPr>
            </w:pPr>
            <w:ins w:id="177" w:author="Tree.L" w:date="2023-05-31T15:37:52Z">
              <w:r>
                <w:rPr>
                  <w:rFonts w:hint="eastAsia" w:ascii="宋体" w:hAnsi="宋体" w:eastAsia="宋体" w:cs="宋体"/>
                  <w:i w:val="0"/>
                  <w:iCs w:val="0"/>
                  <w:color w:val="auto"/>
                  <w:kern w:val="0"/>
                  <w:sz w:val="20"/>
                  <w:szCs w:val="20"/>
                  <w:u w:val="none"/>
                  <w:lang w:val="en-US" w:eastAsia="zh-CN" w:bidi="ar"/>
                  <w:rPrChange w:id="178" w:author="Vivian" w:date="2023-05-31T16:06:04Z">
                    <w:rPr>
                      <w:rFonts w:hint="eastAsia" w:ascii="宋体" w:hAnsi="宋体" w:eastAsia="宋体" w:cs="宋体"/>
                      <w:i w:val="0"/>
                      <w:iCs w:val="0"/>
                      <w:color w:val="000000"/>
                      <w:kern w:val="0"/>
                      <w:sz w:val="20"/>
                      <w:szCs w:val="20"/>
                      <w:u w:val="none"/>
                      <w:lang w:val="en-US" w:eastAsia="zh-CN" w:bidi="ar"/>
                    </w:rPr>
                  </w:rPrChange>
                </w:rPr>
                <w:t>龙岩市新罗区翠莲南路33号</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735B1">
            <w:pPr>
              <w:keepNext w:val="0"/>
              <w:keepLines w:val="0"/>
              <w:widowControl/>
              <w:suppressLineNumbers w:val="0"/>
              <w:jc w:val="left"/>
              <w:textAlignment w:val="center"/>
              <w:rPr>
                <w:ins w:id="179" w:author="Tree.L" w:date="2023-05-31T15:37:52Z"/>
                <w:rFonts w:hint="eastAsia" w:ascii="宋体" w:hAnsi="宋体" w:eastAsia="宋体" w:cs="宋体"/>
                <w:i w:val="0"/>
                <w:iCs w:val="0"/>
                <w:color w:val="auto"/>
                <w:kern w:val="0"/>
                <w:sz w:val="20"/>
                <w:szCs w:val="20"/>
                <w:u w:val="none"/>
                <w:lang w:val="en-US" w:eastAsia="zh-CN" w:bidi="ar"/>
              </w:rPr>
            </w:pPr>
          </w:p>
        </w:tc>
      </w:tr>
      <w:tr w14:paraId="0C365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ins w:id="180" w:author="Tree.L" w:date="2023-05-31T15:37:52Z"/>
        </w:trPr>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1E00F">
            <w:pPr>
              <w:keepNext w:val="0"/>
              <w:keepLines w:val="0"/>
              <w:widowControl/>
              <w:suppressLineNumbers w:val="0"/>
              <w:jc w:val="center"/>
              <w:textAlignment w:val="center"/>
              <w:rPr>
                <w:ins w:id="181" w:author="Tree.L" w:date="2023-05-31T15:37:52Z"/>
                <w:rFonts w:hint="eastAsia" w:ascii="宋体" w:hAnsi="宋体" w:eastAsia="宋体" w:cs="宋体"/>
                <w:i w:val="0"/>
                <w:iCs w:val="0"/>
                <w:color w:val="auto"/>
                <w:sz w:val="20"/>
                <w:szCs w:val="20"/>
                <w:u w:val="none"/>
                <w:rPrChange w:id="182" w:author="Vivian" w:date="2023-05-31T16:06:04Z">
                  <w:rPr>
                    <w:ins w:id="183" w:author="Tree.L" w:date="2023-05-31T15:37:52Z"/>
                    <w:rFonts w:hint="eastAsia" w:ascii="宋体" w:hAnsi="宋体" w:eastAsia="宋体" w:cs="宋体"/>
                    <w:i w:val="0"/>
                    <w:iCs w:val="0"/>
                    <w:color w:val="000000"/>
                    <w:sz w:val="20"/>
                    <w:szCs w:val="20"/>
                    <w:u w:val="none"/>
                  </w:rPr>
                </w:rPrChange>
              </w:rPr>
            </w:pPr>
            <w:r>
              <w:rPr>
                <w:rFonts w:hint="eastAsia" w:ascii="宋体" w:hAnsi="宋体" w:eastAsia="宋体" w:cs="宋体"/>
                <w:i w:val="0"/>
                <w:iCs w:val="0"/>
                <w:color w:val="auto"/>
                <w:sz w:val="20"/>
                <w:szCs w:val="20"/>
                <w:u w:val="none"/>
                <w:lang w:val="en-US" w:eastAsia="zh-CN"/>
              </w:rPr>
              <w:t>6</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A8E02">
            <w:pPr>
              <w:keepNext w:val="0"/>
              <w:keepLines w:val="0"/>
              <w:widowControl/>
              <w:suppressLineNumbers w:val="0"/>
              <w:jc w:val="center"/>
              <w:textAlignment w:val="center"/>
              <w:rPr>
                <w:ins w:id="184" w:author="Tree.L" w:date="2023-05-31T15:37:52Z"/>
                <w:rFonts w:hint="eastAsia" w:ascii="宋体" w:hAnsi="宋体" w:eastAsia="宋体" w:cs="宋体"/>
                <w:i w:val="0"/>
                <w:iCs w:val="0"/>
                <w:color w:val="auto"/>
                <w:sz w:val="20"/>
                <w:szCs w:val="20"/>
                <w:u w:val="none"/>
                <w:rPrChange w:id="185" w:author="Vivian" w:date="2023-05-31T16:06:04Z">
                  <w:rPr>
                    <w:ins w:id="186" w:author="Tree.L" w:date="2023-05-31T15:37:52Z"/>
                    <w:rFonts w:hint="eastAsia" w:ascii="宋体" w:hAnsi="宋体" w:eastAsia="宋体" w:cs="宋体"/>
                    <w:i w:val="0"/>
                    <w:iCs w:val="0"/>
                    <w:color w:val="000000"/>
                    <w:sz w:val="20"/>
                    <w:szCs w:val="20"/>
                    <w:u w:val="none"/>
                  </w:rPr>
                </w:rPrChange>
              </w:rPr>
            </w:pPr>
            <w:ins w:id="187" w:author="Tree.L" w:date="2023-05-31T15:37:52Z">
              <w:r>
                <w:rPr>
                  <w:rFonts w:hint="eastAsia" w:ascii="宋体" w:hAnsi="宋体" w:eastAsia="宋体" w:cs="宋体"/>
                  <w:i w:val="0"/>
                  <w:iCs w:val="0"/>
                  <w:color w:val="auto"/>
                  <w:kern w:val="0"/>
                  <w:sz w:val="20"/>
                  <w:szCs w:val="20"/>
                  <w:u w:val="none"/>
                  <w:lang w:val="en-US" w:eastAsia="zh-CN" w:bidi="ar"/>
                  <w:rPrChange w:id="188" w:author="Vivian" w:date="2023-05-31T16:06:04Z">
                    <w:rPr>
                      <w:rFonts w:hint="eastAsia" w:ascii="宋体" w:hAnsi="宋体" w:eastAsia="宋体" w:cs="宋体"/>
                      <w:i w:val="0"/>
                      <w:iCs w:val="0"/>
                      <w:color w:val="000000"/>
                      <w:kern w:val="0"/>
                      <w:sz w:val="20"/>
                      <w:szCs w:val="20"/>
                      <w:u w:val="none"/>
                      <w:lang w:val="en-US" w:eastAsia="zh-CN" w:bidi="ar"/>
                    </w:rPr>
                  </w:rPrChange>
                </w:rPr>
                <w:t>首院园</w:t>
              </w:r>
            </w:ins>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30A34">
            <w:pPr>
              <w:keepNext w:val="0"/>
              <w:keepLines w:val="0"/>
              <w:widowControl/>
              <w:suppressLineNumbers w:val="0"/>
              <w:jc w:val="center"/>
              <w:textAlignment w:val="center"/>
              <w:rPr>
                <w:ins w:id="189" w:author="Tree.L" w:date="2023-05-31T15:37:52Z"/>
                <w:rFonts w:hint="eastAsia" w:ascii="宋体" w:hAnsi="宋体" w:eastAsia="宋体" w:cs="宋体"/>
                <w:i w:val="0"/>
                <w:iCs w:val="0"/>
                <w:color w:val="auto"/>
                <w:sz w:val="20"/>
                <w:szCs w:val="20"/>
                <w:u w:val="none"/>
                <w:rPrChange w:id="190" w:author="Vivian" w:date="2023-05-31T16:06:04Z">
                  <w:rPr>
                    <w:ins w:id="191" w:author="Tree.L" w:date="2023-05-31T15:37:52Z"/>
                    <w:rFonts w:hint="eastAsia" w:ascii="宋体" w:hAnsi="宋体" w:eastAsia="宋体" w:cs="宋体"/>
                    <w:i w:val="0"/>
                    <w:iCs w:val="0"/>
                    <w:color w:val="000000"/>
                    <w:sz w:val="20"/>
                    <w:szCs w:val="20"/>
                    <w:u w:val="none"/>
                  </w:rPr>
                </w:rPrChange>
              </w:rPr>
            </w:pPr>
            <w:ins w:id="192" w:author="Tree.L" w:date="2023-05-31T15:37:52Z">
              <w:r>
                <w:rPr>
                  <w:rFonts w:hint="eastAsia" w:ascii="宋体" w:hAnsi="宋体" w:eastAsia="宋体" w:cs="宋体"/>
                  <w:i w:val="0"/>
                  <w:iCs w:val="0"/>
                  <w:color w:val="auto"/>
                  <w:kern w:val="0"/>
                  <w:sz w:val="20"/>
                  <w:szCs w:val="20"/>
                  <w:u w:val="none"/>
                  <w:lang w:val="en-US" w:eastAsia="zh-CN" w:bidi="ar"/>
                  <w:rPrChange w:id="193" w:author="Vivian" w:date="2023-05-31T16:06:04Z">
                    <w:rPr>
                      <w:rFonts w:hint="eastAsia" w:ascii="宋体" w:hAnsi="宋体" w:eastAsia="宋体" w:cs="宋体"/>
                      <w:i w:val="0"/>
                      <w:iCs w:val="0"/>
                      <w:color w:val="000000"/>
                      <w:kern w:val="0"/>
                      <w:sz w:val="20"/>
                      <w:szCs w:val="20"/>
                      <w:u w:val="none"/>
                      <w:lang w:val="en-US" w:eastAsia="zh-CN" w:bidi="ar"/>
                    </w:rPr>
                  </w:rPrChange>
                </w:rPr>
                <w:t xml:space="preserve">1367.33 </w:t>
              </w:r>
            </w:ins>
          </w:p>
        </w:tc>
        <w:tc>
          <w:tcPr>
            <w:tcW w:w="3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7C29B">
            <w:pPr>
              <w:keepNext w:val="0"/>
              <w:keepLines w:val="0"/>
              <w:widowControl/>
              <w:suppressLineNumbers w:val="0"/>
              <w:jc w:val="left"/>
              <w:textAlignment w:val="center"/>
              <w:rPr>
                <w:ins w:id="194" w:author="Tree.L" w:date="2023-05-31T15:37:52Z"/>
                <w:rFonts w:hint="eastAsia" w:ascii="宋体" w:hAnsi="宋体" w:eastAsia="宋体" w:cs="宋体"/>
                <w:i w:val="0"/>
                <w:iCs w:val="0"/>
                <w:color w:val="auto"/>
                <w:sz w:val="20"/>
                <w:szCs w:val="20"/>
                <w:u w:val="none"/>
                <w:rPrChange w:id="195" w:author="Vivian" w:date="2023-05-31T16:06:04Z">
                  <w:rPr>
                    <w:ins w:id="196" w:author="Tree.L" w:date="2023-05-31T15:37:52Z"/>
                    <w:rFonts w:hint="eastAsia" w:ascii="宋体" w:hAnsi="宋体" w:eastAsia="宋体" w:cs="宋体"/>
                    <w:i w:val="0"/>
                    <w:iCs w:val="0"/>
                    <w:color w:val="000000"/>
                    <w:sz w:val="20"/>
                    <w:szCs w:val="20"/>
                    <w:u w:val="none"/>
                  </w:rPr>
                </w:rPrChange>
              </w:rPr>
            </w:pPr>
            <w:ins w:id="197" w:author="Tree.L" w:date="2023-05-31T15:37:52Z">
              <w:r>
                <w:rPr>
                  <w:rFonts w:hint="eastAsia" w:ascii="宋体" w:hAnsi="宋体" w:eastAsia="宋体" w:cs="宋体"/>
                  <w:i w:val="0"/>
                  <w:iCs w:val="0"/>
                  <w:color w:val="auto"/>
                  <w:kern w:val="0"/>
                  <w:sz w:val="20"/>
                  <w:szCs w:val="20"/>
                  <w:u w:val="none"/>
                  <w:lang w:val="en-US" w:eastAsia="zh-CN" w:bidi="ar"/>
                  <w:rPrChange w:id="198" w:author="Vivian" w:date="2023-05-31T16:06:04Z">
                    <w:rPr>
                      <w:rFonts w:hint="eastAsia" w:ascii="宋体" w:hAnsi="宋体" w:eastAsia="宋体" w:cs="宋体"/>
                      <w:i w:val="0"/>
                      <w:iCs w:val="0"/>
                      <w:color w:val="000000"/>
                      <w:kern w:val="0"/>
                      <w:sz w:val="20"/>
                      <w:szCs w:val="20"/>
                      <w:u w:val="none"/>
                      <w:lang w:val="en-US" w:eastAsia="zh-CN" w:bidi="ar"/>
                    </w:rPr>
                  </w:rPrChange>
                </w:rPr>
                <w:t>龙岩市新罗区双龙路15号</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8F0EE">
            <w:pPr>
              <w:keepNext w:val="0"/>
              <w:keepLines w:val="0"/>
              <w:widowControl/>
              <w:suppressLineNumbers w:val="0"/>
              <w:jc w:val="left"/>
              <w:textAlignment w:val="center"/>
              <w:rPr>
                <w:ins w:id="199" w:author="Tree.L" w:date="2023-05-31T15:37:52Z"/>
                <w:rFonts w:hint="eastAsia" w:ascii="宋体" w:hAnsi="宋体" w:eastAsia="宋体" w:cs="宋体"/>
                <w:i w:val="0"/>
                <w:iCs w:val="0"/>
                <w:color w:val="auto"/>
                <w:kern w:val="0"/>
                <w:sz w:val="20"/>
                <w:szCs w:val="20"/>
                <w:u w:val="none"/>
                <w:lang w:val="en-US" w:eastAsia="zh-CN" w:bidi="ar"/>
              </w:rPr>
            </w:pPr>
          </w:p>
        </w:tc>
      </w:tr>
      <w:tr w14:paraId="5F622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ins w:id="200" w:author="Tree.L" w:date="2023-05-31T15:37:52Z"/>
        </w:trPr>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CA82A">
            <w:pPr>
              <w:keepNext w:val="0"/>
              <w:keepLines w:val="0"/>
              <w:widowControl/>
              <w:suppressLineNumbers w:val="0"/>
              <w:jc w:val="center"/>
              <w:textAlignment w:val="center"/>
              <w:rPr>
                <w:ins w:id="201" w:author="Tree.L" w:date="2023-05-31T15:37:52Z"/>
                <w:rFonts w:hint="eastAsia" w:ascii="宋体" w:hAnsi="宋体" w:eastAsia="宋体" w:cs="宋体"/>
                <w:i w:val="0"/>
                <w:iCs w:val="0"/>
                <w:color w:val="auto"/>
                <w:sz w:val="20"/>
                <w:szCs w:val="20"/>
                <w:u w:val="none"/>
                <w:rPrChange w:id="202" w:author="Vivian" w:date="2023-05-31T16:06:04Z">
                  <w:rPr>
                    <w:ins w:id="203" w:author="Tree.L" w:date="2023-05-31T15:37:52Z"/>
                    <w:rFonts w:hint="eastAsia" w:ascii="宋体" w:hAnsi="宋体" w:eastAsia="宋体" w:cs="宋体"/>
                    <w:i w:val="0"/>
                    <w:iCs w:val="0"/>
                    <w:color w:val="000000"/>
                    <w:sz w:val="20"/>
                    <w:szCs w:val="20"/>
                    <w:u w:val="none"/>
                  </w:rPr>
                </w:rPrChange>
              </w:rPr>
            </w:pPr>
            <w:r>
              <w:rPr>
                <w:rFonts w:hint="eastAsia" w:ascii="宋体" w:hAnsi="宋体" w:eastAsia="宋体" w:cs="宋体"/>
                <w:i w:val="0"/>
                <w:iCs w:val="0"/>
                <w:color w:val="auto"/>
                <w:sz w:val="20"/>
                <w:szCs w:val="20"/>
                <w:u w:val="none"/>
                <w:lang w:val="en-US" w:eastAsia="zh-CN"/>
              </w:rPr>
              <w:t>7</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78246">
            <w:pPr>
              <w:keepNext w:val="0"/>
              <w:keepLines w:val="0"/>
              <w:widowControl/>
              <w:suppressLineNumbers w:val="0"/>
              <w:jc w:val="center"/>
              <w:textAlignment w:val="center"/>
              <w:rPr>
                <w:ins w:id="204" w:author="Tree.L" w:date="2023-05-31T15:37:52Z"/>
                <w:rFonts w:hint="eastAsia" w:ascii="宋体" w:hAnsi="宋体" w:eastAsia="宋体" w:cs="宋体"/>
                <w:i w:val="0"/>
                <w:iCs w:val="0"/>
                <w:color w:val="auto"/>
                <w:sz w:val="20"/>
                <w:szCs w:val="20"/>
                <w:u w:val="none"/>
                <w:rPrChange w:id="205" w:author="Vivian" w:date="2023-05-31T16:06:04Z">
                  <w:rPr>
                    <w:ins w:id="206" w:author="Tree.L" w:date="2023-05-31T15:37:52Z"/>
                    <w:rFonts w:hint="eastAsia" w:ascii="宋体" w:hAnsi="宋体" w:eastAsia="宋体" w:cs="宋体"/>
                    <w:i w:val="0"/>
                    <w:iCs w:val="0"/>
                    <w:color w:val="000000"/>
                    <w:sz w:val="20"/>
                    <w:szCs w:val="20"/>
                    <w:u w:val="none"/>
                  </w:rPr>
                </w:rPrChange>
              </w:rPr>
            </w:pPr>
            <w:ins w:id="207" w:author="Tree.L" w:date="2023-05-31T15:37:52Z">
              <w:r>
                <w:rPr>
                  <w:rFonts w:hint="eastAsia" w:ascii="宋体" w:hAnsi="宋体" w:eastAsia="宋体" w:cs="宋体"/>
                  <w:i w:val="0"/>
                  <w:iCs w:val="0"/>
                  <w:color w:val="auto"/>
                  <w:kern w:val="0"/>
                  <w:sz w:val="20"/>
                  <w:szCs w:val="20"/>
                  <w:u w:val="none"/>
                  <w:lang w:val="en-US" w:eastAsia="zh-CN" w:bidi="ar"/>
                  <w:rPrChange w:id="208" w:author="Vivian" w:date="2023-05-31T16:06:04Z">
                    <w:rPr>
                      <w:rFonts w:hint="eastAsia" w:ascii="宋体" w:hAnsi="宋体" w:eastAsia="宋体" w:cs="宋体"/>
                      <w:i w:val="0"/>
                      <w:iCs w:val="0"/>
                      <w:color w:val="000000"/>
                      <w:kern w:val="0"/>
                      <w:sz w:val="20"/>
                      <w:szCs w:val="20"/>
                      <w:u w:val="none"/>
                      <w:lang w:val="en-US" w:eastAsia="zh-CN" w:bidi="ar"/>
                    </w:rPr>
                  </w:rPrChange>
                </w:rPr>
                <w:t>云玺园</w:t>
              </w:r>
            </w:ins>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3786B">
            <w:pPr>
              <w:keepNext w:val="0"/>
              <w:keepLines w:val="0"/>
              <w:widowControl/>
              <w:suppressLineNumbers w:val="0"/>
              <w:jc w:val="center"/>
              <w:textAlignment w:val="center"/>
              <w:rPr>
                <w:ins w:id="209" w:author="Tree.L" w:date="2023-05-31T15:37:52Z"/>
                <w:rFonts w:hint="eastAsia" w:ascii="宋体" w:hAnsi="宋体" w:eastAsia="宋体" w:cs="宋体"/>
                <w:i w:val="0"/>
                <w:iCs w:val="0"/>
                <w:color w:val="auto"/>
                <w:sz w:val="20"/>
                <w:szCs w:val="20"/>
                <w:u w:val="none"/>
                <w:rPrChange w:id="210" w:author="Vivian" w:date="2023-05-31T16:06:04Z">
                  <w:rPr>
                    <w:ins w:id="211" w:author="Tree.L" w:date="2023-05-31T15:37:52Z"/>
                    <w:rFonts w:hint="eastAsia" w:ascii="宋体" w:hAnsi="宋体" w:eastAsia="宋体" w:cs="宋体"/>
                    <w:i w:val="0"/>
                    <w:iCs w:val="0"/>
                    <w:color w:val="000000"/>
                    <w:sz w:val="20"/>
                    <w:szCs w:val="20"/>
                    <w:u w:val="none"/>
                  </w:rPr>
                </w:rPrChange>
              </w:rPr>
            </w:pPr>
            <w:ins w:id="212" w:author="Tree.L" w:date="2023-05-31T15:37:52Z">
              <w:r>
                <w:rPr>
                  <w:rFonts w:hint="eastAsia" w:ascii="宋体" w:hAnsi="宋体" w:eastAsia="宋体" w:cs="宋体"/>
                  <w:i w:val="0"/>
                  <w:iCs w:val="0"/>
                  <w:color w:val="auto"/>
                  <w:kern w:val="0"/>
                  <w:sz w:val="20"/>
                  <w:szCs w:val="20"/>
                  <w:u w:val="none"/>
                  <w:lang w:val="en-US" w:eastAsia="zh-CN" w:bidi="ar"/>
                  <w:rPrChange w:id="213" w:author="Vivian" w:date="2023-05-31T16:06:04Z">
                    <w:rPr>
                      <w:rFonts w:hint="eastAsia" w:ascii="宋体" w:hAnsi="宋体" w:eastAsia="宋体" w:cs="宋体"/>
                      <w:i w:val="0"/>
                      <w:iCs w:val="0"/>
                      <w:color w:val="000000"/>
                      <w:kern w:val="0"/>
                      <w:sz w:val="20"/>
                      <w:szCs w:val="20"/>
                      <w:u w:val="none"/>
                      <w:lang w:val="en-US" w:eastAsia="zh-CN" w:bidi="ar"/>
                    </w:rPr>
                  </w:rPrChange>
                </w:rPr>
                <w:t xml:space="preserve">1200.00 </w:t>
              </w:r>
            </w:ins>
          </w:p>
        </w:tc>
        <w:tc>
          <w:tcPr>
            <w:tcW w:w="3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600FD">
            <w:pPr>
              <w:keepNext w:val="0"/>
              <w:keepLines w:val="0"/>
              <w:widowControl/>
              <w:suppressLineNumbers w:val="0"/>
              <w:jc w:val="left"/>
              <w:textAlignment w:val="center"/>
              <w:rPr>
                <w:ins w:id="214" w:author="Tree.L" w:date="2023-05-31T15:37:52Z"/>
                <w:rFonts w:hint="eastAsia" w:ascii="宋体" w:hAnsi="宋体" w:eastAsia="宋体" w:cs="宋体"/>
                <w:i w:val="0"/>
                <w:iCs w:val="0"/>
                <w:color w:val="auto"/>
                <w:sz w:val="20"/>
                <w:szCs w:val="20"/>
                <w:u w:val="none"/>
                <w:rPrChange w:id="215" w:author="Vivian" w:date="2023-05-31T16:06:04Z">
                  <w:rPr>
                    <w:ins w:id="216" w:author="Tree.L" w:date="2023-05-31T15:37:52Z"/>
                    <w:rFonts w:hint="eastAsia" w:ascii="宋体" w:hAnsi="宋体" w:eastAsia="宋体" w:cs="宋体"/>
                    <w:i w:val="0"/>
                    <w:iCs w:val="0"/>
                    <w:color w:val="000000"/>
                    <w:sz w:val="20"/>
                    <w:szCs w:val="20"/>
                    <w:u w:val="none"/>
                  </w:rPr>
                </w:rPrChange>
              </w:rPr>
            </w:pPr>
            <w:ins w:id="217" w:author="Tree.L" w:date="2023-05-31T15:37:52Z">
              <w:r>
                <w:rPr>
                  <w:rFonts w:hint="eastAsia" w:ascii="宋体" w:hAnsi="宋体" w:eastAsia="宋体" w:cs="宋体"/>
                  <w:i w:val="0"/>
                  <w:iCs w:val="0"/>
                  <w:color w:val="auto"/>
                  <w:kern w:val="0"/>
                  <w:sz w:val="20"/>
                  <w:szCs w:val="20"/>
                  <w:u w:val="none"/>
                  <w:lang w:val="en-US" w:eastAsia="zh-CN" w:bidi="ar"/>
                  <w:rPrChange w:id="218" w:author="Vivian" w:date="2023-05-31T16:06:04Z">
                    <w:rPr>
                      <w:rFonts w:hint="eastAsia" w:ascii="宋体" w:hAnsi="宋体" w:eastAsia="宋体" w:cs="宋体"/>
                      <w:i w:val="0"/>
                      <w:iCs w:val="0"/>
                      <w:color w:val="000000"/>
                      <w:kern w:val="0"/>
                      <w:sz w:val="20"/>
                      <w:szCs w:val="20"/>
                      <w:u w:val="none"/>
                      <w:lang w:val="en-US" w:eastAsia="zh-CN" w:bidi="ar"/>
                    </w:rPr>
                  </w:rPrChange>
                </w:rPr>
                <w:t>龙岩市新罗区浮东路6号</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113D6">
            <w:pPr>
              <w:keepNext w:val="0"/>
              <w:keepLines w:val="0"/>
              <w:widowControl/>
              <w:suppressLineNumbers w:val="0"/>
              <w:jc w:val="left"/>
              <w:textAlignment w:val="center"/>
              <w:rPr>
                <w:ins w:id="219" w:author="Tree.L" w:date="2023-05-31T15:37:52Z"/>
                <w:rFonts w:hint="eastAsia" w:ascii="宋体" w:hAnsi="宋体" w:eastAsia="宋体" w:cs="宋体"/>
                <w:i w:val="0"/>
                <w:iCs w:val="0"/>
                <w:color w:val="auto"/>
                <w:kern w:val="0"/>
                <w:sz w:val="20"/>
                <w:szCs w:val="20"/>
                <w:u w:val="none"/>
                <w:lang w:val="en-US" w:eastAsia="zh-CN" w:bidi="ar"/>
              </w:rPr>
            </w:pPr>
          </w:p>
        </w:tc>
      </w:tr>
      <w:tr w14:paraId="5341F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ins w:id="220" w:author="Tree.L" w:date="2023-05-31T15:37:52Z"/>
        </w:trPr>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E9168">
            <w:pPr>
              <w:keepNext w:val="0"/>
              <w:keepLines w:val="0"/>
              <w:widowControl/>
              <w:suppressLineNumbers w:val="0"/>
              <w:jc w:val="center"/>
              <w:textAlignment w:val="center"/>
              <w:rPr>
                <w:ins w:id="221" w:author="Tree.L" w:date="2023-05-31T15:37:52Z"/>
                <w:rFonts w:hint="eastAsia" w:ascii="宋体" w:hAnsi="宋体" w:eastAsia="宋体" w:cs="宋体"/>
                <w:i w:val="0"/>
                <w:iCs w:val="0"/>
                <w:color w:val="auto"/>
                <w:sz w:val="20"/>
                <w:szCs w:val="20"/>
                <w:u w:val="none"/>
                <w:rPrChange w:id="222" w:author="Vivian" w:date="2023-05-31T16:06:04Z">
                  <w:rPr>
                    <w:ins w:id="223" w:author="Tree.L" w:date="2023-05-31T15:37:52Z"/>
                    <w:rFonts w:hint="eastAsia" w:ascii="宋体" w:hAnsi="宋体" w:eastAsia="宋体" w:cs="宋体"/>
                    <w:i w:val="0"/>
                    <w:iCs w:val="0"/>
                    <w:color w:val="000000"/>
                    <w:sz w:val="20"/>
                    <w:szCs w:val="20"/>
                    <w:u w:val="none"/>
                  </w:rPr>
                </w:rPrChange>
              </w:rPr>
            </w:pPr>
            <w:r>
              <w:rPr>
                <w:rFonts w:hint="eastAsia" w:ascii="宋体" w:hAnsi="宋体" w:eastAsia="宋体" w:cs="宋体"/>
                <w:i w:val="0"/>
                <w:iCs w:val="0"/>
                <w:color w:val="auto"/>
                <w:sz w:val="20"/>
                <w:szCs w:val="20"/>
                <w:u w:val="none"/>
                <w:lang w:val="en-US" w:eastAsia="zh-CN"/>
              </w:rPr>
              <w:t>8</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E7719">
            <w:pPr>
              <w:keepNext w:val="0"/>
              <w:keepLines w:val="0"/>
              <w:widowControl/>
              <w:suppressLineNumbers w:val="0"/>
              <w:jc w:val="center"/>
              <w:textAlignment w:val="center"/>
              <w:rPr>
                <w:ins w:id="224" w:author="Tree.L" w:date="2023-05-31T15:37:52Z"/>
                <w:rFonts w:hint="eastAsia" w:ascii="宋体" w:hAnsi="宋体" w:eastAsia="宋体" w:cs="宋体"/>
                <w:i w:val="0"/>
                <w:iCs w:val="0"/>
                <w:color w:val="auto"/>
                <w:sz w:val="20"/>
                <w:szCs w:val="20"/>
                <w:u w:val="none"/>
                <w:rPrChange w:id="225" w:author="Vivian" w:date="2023-05-31T16:06:04Z">
                  <w:rPr>
                    <w:ins w:id="226" w:author="Tree.L" w:date="2023-05-31T15:37:52Z"/>
                    <w:rFonts w:hint="eastAsia" w:ascii="宋体" w:hAnsi="宋体" w:eastAsia="宋体" w:cs="宋体"/>
                    <w:i w:val="0"/>
                    <w:iCs w:val="0"/>
                    <w:color w:val="000000"/>
                    <w:sz w:val="20"/>
                    <w:szCs w:val="20"/>
                    <w:u w:val="none"/>
                  </w:rPr>
                </w:rPrChange>
              </w:rPr>
            </w:pPr>
            <w:ins w:id="227" w:author="Tree.L" w:date="2023-05-31T15:37:52Z">
              <w:r>
                <w:rPr>
                  <w:rFonts w:hint="eastAsia" w:ascii="宋体" w:hAnsi="宋体" w:eastAsia="宋体" w:cs="宋体"/>
                  <w:i w:val="0"/>
                  <w:iCs w:val="0"/>
                  <w:color w:val="auto"/>
                  <w:kern w:val="0"/>
                  <w:sz w:val="20"/>
                  <w:szCs w:val="20"/>
                  <w:u w:val="none"/>
                  <w:lang w:val="en-US" w:eastAsia="zh-CN" w:bidi="ar"/>
                  <w:rPrChange w:id="228" w:author="Vivian" w:date="2023-05-31T16:06:04Z">
                    <w:rPr>
                      <w:rFonts w:hint="eastAsia" w:ascii="宋体" w:hAnsi="宋体" w:eastAsia="宋体" w:cs="宋体"/>
                      <w:i w:val="0"/>
                      <w:iCs w:val="0"/>
                      <w:color w:val="000000"/>
                      <w:kern w:val="0"/>
                      <w:sz w:val="20"/>
                      <w:szCs w:val="20"/>
                      <w:u w:val="none"/>
                      <w:lang w:val="en-US" w:eastAsia="zh-CN" w:bidi="ar"/>
                    </w:rPr>
                  </w:rPrChange>
                </w:rPr>
                <w:t>时代城园</w:t>
              </w:r>
            </w:ins>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FC086">
            <w:pPr>
              <w:keepNext w:val="0"/>
              <w:keepLines w:val="0"/>
              <w:widowControl/>
              <w:suppressLineNumbers w:val="0"/>
              <w:jc w:val="center"/>
              <w:textAlignment w:val="center"/>
              <w:rPr>
                <w:ins w:id="229" w:author="Tree.L" w:date="2023-05-31T15:37:52Z"/>
                <w:rFonts w:hint="eastAsia" w:ascii="宋体" w:hAnsi="宋体" w:eastAsia="宋体" w:cs="宋体"/>
                <w:i w:val="0"/>
                <w:iCs w:val="0"/>
                <w:color w:val="auto"/>
                <w:sz w:val="20"/>
                <w:szCs w:val="20"/>
                <w:u w:val="none"/>
                <w:rPrChange w:id="230" w:author="Vivian" w:date="2023-05-31T16:06:04Z">
                  <w:rPr>
                    <w:ins w:id="231" w:author="Tree.L" w:date="2023-05-31T15:37:52Z"/>
                    <w:rFonts w:hint="eastAsia" w:ascii="宋体" w:hAnsi="宋体" w:eastAsia="宋体" w:cs="宋体"/>
                    <w:i w:val="0"/>
                    <w:iCs w:val="0"/>
                    <w:color w:val="000000"/>
                    <w:sz w:val="20"/>
                    <w:szCs w:val="20"/>
                    <w:u w:val="none"/>
                  </w:rPr>
                </w:rPrChange>
              </w:rPr>
            </w:pPr>
            <w:ins w:id="232" w:author="Tree.L" w:date="2023-05-31T15:37:52Z">
              <w:r>
                <w:rPr>
                  <w:rFonts w:hint="eastAsia" w:ascii="宋体" w:hAnsi="宋体" w:eastAsia="宋体" w:cs="宋体"/>
                  <w:i w:val="0"/>
                  <w:iCs w:val="0"/>
                  <w:color w:val="auto"/>
                  <w:kern w:val="0"/>
                  <w:sz w:val="20"/>
                  <w:szCs w:val="20"/>
                  <w:u w:val="none"/>
                  <w:lang w:val="en-US" w:eastAsia="zh-CN" w:bidi="ar"/>
                  <w:rPrChange w:id="233" w:author="Vivian" w:date="2023-05-31T16:06:04Z">
                    <w:rPr>
                      <w:rFonts w:hint="eastAsia" w:ascii="宋体" w:hAnsi="宋体" w:eastAsia="宋体" w:cs="宋体"/>
                      <w:i w:val="0"/>
                      <w:iCs w:val="0"/>
                      <w:color w:val="000000"/>
                      <w:kern w:val="0"/>
                      <w:sz w:val="20"/>
                      <w:szCs w:val="20"/>
                      <w:u w:val="none"/>
                      <w:lang w:val="en-US" w:eastAsia="zh-CN" w:bidi="ar"/>
                    </w:rPr>
                  </w:rPrChange>
                </w:rPr>
                <w:t xml:space="preserve">563.90 </w:t>
              </w:r>
            </w:ins>
          </w:p>
        </w:tc>
        <w:tc>
          <w:tcPr>
            <w:tcW w:w="3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4DE93">
            <w:pPr>
              <w:keepNext w:val="0"/>
              <w:keepLines w:val="0"/>
              <w:widowControl/>
              <w:suppressLineNumbers w:val="0"/>
              <w:jc w:val="left"/>
              <w:textAlignment w:val="center"/>
              <w:rPr>
                <w:ins w:id="234" w:author="Tree.L" w:date="2023-05-31T15:37:52Z"/>
                <w:rFonts w:hint="eastAsia" w:ascii="宋体" w:hAnsi="宋体" w:eastAsia="宋体" w:cs="宋体"/>
                <w:i w:val="0"/>
                <w:iCs w:val="0"/>
                <w:color w:val="auto"/>
                <w:sz w:val="20"/>
                <w:szCs w:val="20"/>
                <w:u w:val="none"/>
                <w:rPrChange w:id="235" w:author="Vivian" w:date="2023-05-31T16:06:04Z">
                  <w:rPr>
                    <w:ins w:id="236" w:author="Tree.L" w:date="2023-05-31T15:37:52Z"/>
                    <w:rFonts w:hint="eastAsia" w:ascii="宋体" w:hAnsi="宋体" w:eastAsia="宋体" w:cs="宋体"/>
                    <w:i w:val="0"/>
                    <w:iCs w:val="0"/>
                    <w:color w:val="000000"/>
                    <w:sz w:val="20"/>
                    <w:szCs w:val="20"/>
                    <w:u w:val="none"/>
                  </w:rPr>
                </w:rPrChange>
              </w:rPr>
            </w:pPr>
            <w:ins w:id="237" w:author="Tree.L" w:date="2023-05-31T15:37:52Z">
              <w:r>
                <w:rPr>
                  <w:rFonts w:hint="eastAsia" w:ascii="宋体" w:hAnsi="宋体" w:eastAsia="宋体" w:cs="宋体"/>
                  <w:i w:val="0"/>
                  <w:iCs w:val="0"/>
                  <w:color w:val="auto"/>
                  <w:kern w:val="0"/>
                  <w:sz w:val="20"/>
                  <w:szCs w:val="20"/>
                  <w:u w:val="none"/>
                  <w:lang w:val="en-US" w:eastAsia="zh-CN" w:bidi="ar"/>
                  <w:rPrChange w:id="238" w:author="Vivian" w:date="2023-05-31T16:06:04Z">
                    <w:rPr>
                      <w:rFonts w:hint="eastAsia" w:ascii="宋体" w:hAnsi="宋体" w:eastAsia="宋体" w:cs="宋体"/>
                      <w:i w:val="0"/>
                      <w:iCs w:val="0"/>
                      <w:color w:val="000000"/>
                      <w:kern w:val="0"/>
                      <w:sz w:val="20"/>
                      <w:szCs w:val="20"/>
                      <w:u w:val="none"/>
                      <w:lang w:val="en-US" w:eastAsia="zh-CN" w:bidi="ar"/>
                    </w:rPr>
                  </w:rPrChange>
                </w:rPr>
                <w:t>龙岩市新罗区龙州路8号</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324A9">
            <w:pPr>
              <w:keepNext w:val="0"/>
              <w:keepLines w:val="0"/>
              <w:widowControl/>
              <w:suppressLineNumbers w:val="0"/>
              <w:jc w:val="left"/>
              <w:textAlignment w:val="center"/>
              <w:rPr>
                <w:ins w:id="239" w:author="Tree.L" w:date="2023-05-31T15:37:52Z"/>
                <w:rFonts w:hint="eastAsia" w:ascii="宋体" w:hAnsi="宋体" w:eastAsia="宋体" w:cs="宋体"/>
                <w:i w:val="0"/>
                <w:iCs w:val="0"/>
                <w:color w:val="auto"/>
                <w:kern w:val="0"/>
                <w:sz w:val="20"/>
                <w:szCs w:val="20"/>
                <w:u w:val="none"/>
                <w:lang w:val="en-US" w:eastAsia="zh-CN" w:bidi="ar"/>
              </w:rPr>
            </w:pPr>
          </w:p>
        </w:tc>
      </w:tr>
      <w:tr w14:paraId="65524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ins w:id="240" w:author="Tree.L" w:date="2023-05-31T15:37:52Z"/>
        </w:trPr>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C76E2">
            <w:pPr>
              <w:keepNext w:val="0"/>
              <w:keepLines w:val="0"/>
              <w:widowControl/>
              <w:suppressLineNumbers w:val="0"/>
              <w:jc w:val="center"/>
              <w:textAlignment w:val="center"/>
              <w:rPr>
                <w:ins w:id="241" w:author="Tree.L" w:date="2023-05-31T15:37:52Z"/>
                <w:rFonts w:hint="eastAsia" w:ascii="宋体" w:hAnsi="宋体" w:eastAsia="宋体" w:cs="宋体"/>
                <w:i w:val="0"/>
                <w:iCs w:val="0"/>
                <w:color w:val="auto"/>
                <w:sz w:val="20"/>
                <w:szCs w:val="20"/>
                <w:u w:val="none"/>
                <w:rPrChange w:id="242" w:author="Vivian" w:date="2023-05-31T16:06:04Z">
                  <w:rPr>
                    <w:ins w:id="243" w:author="Tree.L" w:date="2023-05-31T15:37:52Z"/>
                    <w:rFonts w:hint="eastAsia" w:ascii="宋体" w:hAnsi="宋体" w:eastAsia="宋体" w:cs="宋体"/>
                    <w:i w:val="0"/>
                    <w:iCs w:val="0"/>
                    <w:color w:val="000000"/>
                    <w:sz w:val="20"/>
                    <w:szCs w:val="20"/>
                    <w:u w:val="none"/>
                  </w:rPr>
                </w:rPrChange>
              </w:rPr>
            </w:pPr>
            <w:r>
              <w:rPr>
                <w:rFonts w:hint="eastAsia" w:ascii="宋体" w:hAnsi="宋体" w:eastAsia="宋体" w:cs="宋体"/>
                <w:i w:val="0"/>
                <w:iCs w:val="0"/>
                <w:color w:val="auto"/>
                <w:sz w:val="20"/>
                <w:szCs w:val="20"/>
                <w:u w:val="none"/>
                <w:lang w:val="en-US" w:eastAsia="zh-CN"/>
              </w:rPr>
              <w:t>9</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C370D">
            <w:pPr>
              <w:keepNext w:val="0"/>
              <w:keepLines w:val="0"/>
              <w:widowControl/>
              <w:suppressLineNumbers w:val="0"/>
              <w:jc w:val="center"/>
              <w:textAlignment w:val="center"/>
              <w:rPr>
                <w:ins w:id="244" w:author="Tree.L" w:date="2023-05-31T15:37:52Z"/>
                <w:rFonts w:hint="eastAsia" w:ascii="宋体" w:hAnsi="宋体" w:eastAsia="宋体" w:cs="宋体"/>
                <w:i w:val="0"/>
                <w:iCs w:val="0"/>
                <w:color w:val="auto"/>
                <w:sz w:val="20"/>
                <w:szCs w:val="20"/>
                <w:u w:val="none"/>
                <w:rPrChange w:id="245" w:author="Vivian" w:date="2023-05-31T16:06:04Z">
                  <w:rPr>
                    <w:ins w:id="246" w:author="Tree.L" w:date="2023-05-31T15:37:52Z"/>
                    <w:rFonts w:hint="eastAsia" w:ascii="宋体" w:hAnsi="宋体" w:eastAsia="宋体" w:cs="宋体"/>
                    <w:i w:val="0"/>
                    <w:iCs w:val="0"/>
                    <w:color w:val="000000"/>
                    <w:sz w:val="20"/>
                    <w:szCs w:val="20"/>
                    <w:u w:val="none"/>
                  </w:rPr>
                </w:rPrChange>
              </w:rPr>
            </w:pPr>
            <w:r>
              <w:rPr>
                <w:rFonts w:hint="eastAsia" w:ascii="宋体" w:hAnsi="宋体" w:eastAsia="宋体" w:cs="宋体"/>
                <w:i w:val="0"/>
                <w:iCs w:val="0"/>
                <w:color w:val="auto"/>
                <w:kern w:val="0"/>
                <w:sz w:val="20"/>
                <w:szCs w:val="20"/>
                <w:u w:val="none"/>
                <w:lang w:val="en-US" w:eastAsia="zh-CN" w:bidi="ar"/>
              </w:rPr>
              <w:t>榕树</w:t>
            </w:r>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E91F7">
            <w:pPr>
              <w:keepNext w:val="0"/>
              <w:keepLines w:val="0"/>
              <w:widowControl/>
              <w:suppressLineNumbers w:val="0"/>
              <w:jc w:val="center"/>
              <w:textAlignment w:val="center"/>
              <w:rPr>
                <w:ins w:id="247" w:author="Tree.L" w:date="2023-05-31T15:37:52Z"/>
                <w:rFonts w:hint="default" w:ascii="宋体" w:hAnsi="宋体" w:eastAsia="宋体" w:cs="宋体"/>
                <w:i w:val="0"/>
                <w:iCs w:val="0"/>
                <w:color w:val="auto"/>
                <w:sz w:val="20"/>
                <w:szCs w:val="20"/>
                <w:u w:val="none"/>
                <w:rPrChange w:id="248" w:author="Vivian" w:date="2023-05-31T16:06:04Z">
                  <w:rPr>
                    <w:ins w:id="249" w:author="Tree.L" w:date="2023-05-31T15:37:52Z"/>
                    <w:rFonts w:hint="eastAsia" w:ascii="宋体" w:hAnsi="宋体" w:eastAsia="宋体" w:cs="宋体"/>
                    <w:i w:val="0"/>
                    <w:iCs w:val="0"/>
                    <w:color w:val="000000"/>
                    <w:sz w:val="20"/>
                    <w:szCs w:val="20"/>
                    <w:u w:val="none"/>
                  </w:rPr>
                </w:rPrChange>
              </w:rPr>
            </w:pPr>
            <w:r>
              <w:rPr>
                <w:rFonts w:hint="eastAsia" w:ascii="宋体" w:hAnsi="宋体" w:eastAsia="宋体" w:cs="宋体"/>
                <w:i w:val="0"/>
                <w:iCs w:val="0"/>
                <w:color w:val="auto"/>
                <w:kern w:val="0"/>
                <w:sz w:val="20"/>
                <w:szCs w:val="20"/>
                <w:u w:val="none"/>
                <w:lang w:val="en-US" w:eastAsia="zh-CN" w:bidi="ar"/>
              </w:rPr>
              <w:t>433.39</w:t>
            </w:r>
          </w:p>
        </w:tc>
        <w:tc>
          <w:tcPr>
            <w:tcW w:w="3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20A6F">
            <w:pPr>
              <w:keepNext w:val="0"/>
              <w:keepLines w:val="0"/>
              <w:widowControl/>
              <w:suppressLineNumbers w:val="0"/>
              <w:jc w:val="left"/>
              <w:textAlignment w:val="center"/>
              <w:rPr>
                <w:ins w:id="250" w:author="Tree.L" w:date="2023-05-31T15:37:52Z"/>
                <w:rFonts w:hint="eastAsia" w:ascii="宋体" w:hAnsi="宋体" w:eastAsia="宋体" w:cs="宋体"/>
                <w:i w:val="0"/>
                <w:iCs w:val="0"/>
                <w:color w:val="auto"/>
                <w:sz w:val="20"/>
                <w:szCs w:val="20"/>
                <w:u w:val="none"/>
                <w:rPrChange w:id="251" w:author="Vivian" w:date="2023-05-31T16:06:04Z">
                  <w:rPr>
                    <w:ins w:id="252" w:author="Tree.L" w:date="2023-05-31T15:37:52Z"/>
                    <w:rFonts w:hint="eastAsia" w:ascii="宋体" w:hAnsi="宋体" w:eastAsia="宋体" w:cs="宋体"/>
                    <w:i w:val="0"/>
                    <w:iCs w:val="0"/>
                    <w:color w:val="000000"/>
                    <w:sz w:val="20"/>
                    <w:szCs w:val="20"/>
                    <w:u w:val="none"/>
                  </w:rPr>
                </w:rPrChange>
              </w:rPr>
            </w:pPr>
            <w:r>
              <w:rPr>
                <w:rFonts w:hint="eastAsia" w:ascii="宋体" w:hAnsi="宋体" w:eastAsia="宋体" w:cs="宋体"/>
                <w:i w:val="0"/>
                <w:iCs w:val="0"/>
                <w:color w:val="auto"/>
                <w:sz w:val="20"/>
                <w:szCs w:val="20"/>
                <w:u w:val="none"/>
              </w:rPr>
              <w:t>龙岩市新罗区东肖镇中民路11号榕树小区二期南区</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54ADB">
            <w:pPr>
              <w:keepNext w:val="0"/>
              <w:keepLines w:val="0"/>
              <w:widowControl/>
              <w:suppressLineNumbers w:val="0"/>
              <w:jc w:val="left"/>
              <w:textAlignment w:val="center"/>
              <w:rPr>
                <w:ins w:id="253" w:author="Tree.L" w:date="2023-05-31T15:37:52Z"/>
                <w:rFonts w:hint="eastAsia" w:ascii="宋体" w:hAnsi="宋体" w:eastAsia="宋体" w:cs="宋体"/>
                <w:i w:val="0"/>
                <w:iCs w:val="0"/>
                <w:color w:val="auto"/>
                <w:kern w:val="0"/>
                <w:sz w:val="20"/>
                <w:szCs w:val="20"/>
                <w:u w:val="none"/>
                <w:lang w:val="en-US" w:eastAsia="zh-CN" w:bidi="ar"/>
              </w:rPr>
            </w:pPr>
          </w:p>
        </w:tc>
      </w:tr>
      <w:tr w14:paraId="07BF4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ins w:id="254" w:author="Tree.L" w:date="2023-05-31T15:37:52Z"/>
        </w:trPr>
        <w:tc>
          <w:tcPr>
            <w:tcW w:w="189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D037E">
            <w:pPr>
              <w:keepNext w:val="0"/>
              <w:keepLines w:val="0"/>
              <w:widowControl/>
              <w:suppressLineNumbers w:val="0"/>
              <w:jc w:val="center"/>
              <w:textAlignment w:val="center"/>
              <w:rPr>
                <w:ins w:id="255" w:author="Tree.L" w:date="2023-05-31T15:37:52Z"/>
                <w:rFonts w:hint="eastAsia" w:ascii="宋体" w:hAnsi="宋体" w:eastAsia="宋体" w:cs="宋体"/>
                <w:i w:val="0"/>
                <w:iCs w:val="0"/>
                <w:color w:val="auto"/>
                <w:sz w:val="20"/>
                <w:szCs w:val="20"/>
                <w:u w:val="none"/>
                <w:rPrChange w:id="256" w:author="Vivian" w:date="2023-05-31T16:06:04Z">
                  <w:rPr>
                    <w:ins w:id="257" w:author="Tree.L" w:date="2023-05-31T15:37:52Z"/>
                    <w:rFonts w:hint="eastAsia" w:ascii="宋体" w:hAnsi="宋体" w:eastAsia="宋体" w:cs="宋体"/>
                    <w:i w:val="0"/>
                    <w:iCs w:val="0"/>
                    <w:color w:val="000000"/>
                    <w:sz w:val="20"/>
                    <w:szCs w:val="20"/>
                    <w:u w:val="none"/>
                  </w:rPr>
                </w:rPrChange>
              </w:rPr>
            </w:pPr>
            <w:ins w:id="258" w:author="Tree.L" w:date="2023-05-31T15:37:52Z">
              <w:r>
                <w:rPr>
                  <w:rFonts w:hint="eastAsia" w:ascii="宋体" w:hAnsi="宋体" w:eastAsia="宋体" w:cs="宋体"/>
                  <w:i w:val="0"/>
                  <w:iCs w:val="0"/>
                  <w:color w:val="auto"/>
                  <w:kern w:val="0"/>
                  <w:sz w:val="20"/>
                  <w:szCs w:val="20"/>
                  <w:u w:val="none"/>
                  <w:lang w:val="en-US" w:eastAsia="zh-CN" w:bidi="ar"/>
                  <w:rPrChange w:id="259" w:author="Vivian" w:date="2023-05-31T16:06:04Z">
                    <w:rPr>
                      <w:rFonts w:hint="eastAsia" w:ascii="宋体" w:hAnsi="宋体" w:eastAsia="宋体" w:cs="宋体"/>
                      <w:i w:val="0"/>
                      <w:iCs w:val="0"/>
                      <w:color w:val="000000"/>
                      <w:kern w:val="0"/>
                      <w:sz w:val="20"/>
                      <w:szCs w:val="20"/>
                      <w:u w:val="none"/>
                      <w:lang w:val="en-US" w:eastAsia="zh-CN" w:bidi="ar"/>
                    </w:rPr>
                  </w:rPrChange>
                </w:rPr>
                <w:t>合计</w:t>
              </w:r>
            </w:ins>
          </w:p>
        </w:tc>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2ADE0">
            <w:pPr>
              <w:keepNext w:val="0"/>
              <w:keepLines w:val="0"/>
              <w:widowControl/>
              <w:suppressLineNumbers w:val="0"/>
              <w:jc w:val="center"/>
              <w:textAlignment w:val="center"/>
              <w:rPr>
                <w:ins w:id="260" w:author="Tree.L" w:date="2023-05-31T15:37:52Z"/>
                <w:rFonts w:hint="default" w:ascii="宋体" w:hAnsi="宋体" w:eastAsia="宋体" w:cs="宋体"/>
                <w:i w:val="0"/>
                <w:iCs w:val="0"/>
                <w:color w:val="auto"/>
                <w:sz w:val="20"/>
                <w:szCs w:val="20"/>
                <w:u w:val="none"/>
                <w:rPrChange w:id="261" w:author="Vivian" w:date="2023-05-31T16:06:04Z">
                  <w:rPr>
                    <w:ins w:id="262" w:author="Tree.L" w:date="2023-05-31T15:37:52Z"/>
                    <w:rFonts w:hint="eastAsia" w:ascii="宋体" w:hAnsi="宋体" w:eastAsia="宋体" w:cs="宋体"/>
                    <w:i w:val="0"/>
                    <w:iCs w:val="0"/>
                    <w:color w:val="000000"/>
                    <w:sz w:val="20"/>
                    <w:szCs w:val="20"/>
                    <w:u w:val="none"/>
                  </w:rPr>
                </w:rPrChange>
              </w:rPr>
            </w:pPr>
            <w:r>
              <w:rPr>
                <w:rFonts w:hint="eastAsia" w:ascii="宋体" w:hAnsi="宋体" w:eastAsia="宋体" w:cs="宋体"/>
                <w:i w:val="0"/>
                <w:iCs w:val="0"/>
                <w:color w:val="auto"/>
                <w:sz w:val="20"/>
                <w:szCs w:val="20"/>
                <w:u w:val="none"/>
                <w:lang w:val="en-US" w:eastAsia="zh-CN"/>
              </w:rPr>
              <w:t>7292.03</w:t>
            </w:r>
          </w:p>
        </w:tc>
        <w:tc>
          <w:tcPr>
            <w:tcW w:w="3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7603B">
            <w:pPr>
              <w:jc w:val="center"/>
              <w:rPr>
                <w:ins w:id="263" w:author="Tree.L" w:date="2023-05-31T15:37:52Z"/>
                <w:rFonts w:hint="eastAsia" w:ascii="宋体" w:hAnsi="宋体" w:eastAsia="宋体" w:cs="宋体"/>
                <w:i w:val="0"/>
                <w:iCs w:val="0"/>
                <w:color w:val="auto"/>
                <w:sz w:val="20"/>
                <w:szCs w:val="20"/>
                <w:u w:val="none"/>
                <w:rPrChange w:id="264" w:author="Vivian" w:date="2023-05-31T16:06:04Z">
                  <w:rPr>
                    <w:ins w:id="265" w:author="Tree.L" w:date="2023-05-31T15:37:52Z"/>
                    <w:rFonts w:hint="eastAsia" w:ascii="宋体" w:hAnsi="宋体" w:eastAsia="宋体" w:cs="宋体"/>
                    <w:i w:val="0"/>
                    <w:iCs w:val="0"/>
                    <w:color w:val="000000"/>
                    <w:sz w:val="20"/>
                    <w:szCs w:val="20"/>
                    <w:u w:val="none"/>
                  </w:rPr>
                </w:rPrChang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9A302">
            <w:pPr>
              <w:jc w:val="center"/>
              <w:rPr>
                <w:ins w:id="266" w:author="Tree.L" w:date="2023-05-31T15:37:52Z"/>
                <w:rFonts w:hint="eastAsia" w:ascii="宋体" w:hAnsi="宋体" w:eastAsia="宋体" w:cs="宋体"/>
                <w:i w:val="0"/>
                <w:iCs w:val="0"/>
                <w:color w:val="auto"/>
                <w:sz w:val="20"/>
                <w:szCs w:val="20"/>
                <w:u w:val="none"/>
              </w:rPr>
            </w:pPr>
          </w:p>
        </w:tc>
      </w:tr>
    </w:tbl>
    <w:p w14:paraId="6E1A0CB1">
      <w:pPr>
        <w:pStyle w:val="9"/>
        <w:keepNext w:val="0"/>
        <w:keepLines w:val="0"/>
        <w:pageBreakBefore w:val="0"/>
        <w:kinsoku/>
        <w:wordWrap/>
        <w:overflowPunct/>
        <w:topLinePunct w:val="0"/>
        <w:autoSpaceDE/>
        <w:autoSpaceDN/>
        <w:bidi w:val="0"/>
        <w:adjustRightInd/>
        <w:snapToGrid/>
        <w:spacing w:line="540" w:lineRule="exact"/>
        <w:ind w:firstLine="640"/>
        <w:textAlignment w:val="baseline"/>
        <w:rPr>
          <w:rFonts w:hint="default"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注：如在协议期内有新开园所，所绿化养护单价按投标价计算。</w:t>
      </w:r>
    </w:p>
    <w:p w14:paraId="1EE7CB10">
      <w:pPr>
        <w:pStyle w:val="9"/>
        <w:keepNext w:val="0"/>
        <w:keepLines w:val="0"/>
        <w:pageBreakBefore w:val="0"/>
        <w:kinsoku/>
        <w:wordWrap/>
        <w:overflowPunct/>
        <w:topLinePunct w:val="0"/>
        <w:autoSpaceDE/>
        <w:autoSpaceDN/>
        <w:bidi w:val="0"/>
        <w:adjustRightInd/>
        <w:snapToGrid/>
        <w:spacing w:line="540" w:lineRule="exact"/>
        <w:ind w:firstLine="640"/>
        <w:textAlignment w:val="baseline"/>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6.协议期限：3年；</w:t>
      </w:r>
    </w:p>
    <w:p w14:paraId="6AC54A7B">
      <w:pPr>
        <w:pStyle w:val="9"/>
        <w:keepNext w:val="0"/>
        <w:keepLines w:val="0"/>
        <w:pageBreakBefore w:val="0"/>
        <w:kinsoku/>
        <w:wordWrap/>
        <w:overflowPunct/>
        <w:topLinePunct w:val="0"/>
        <w:autoSpaceDE/>
        <w:autoSpaceDN/>
        <w:bidi w:val="0"/>
        <w:adjustRightInd/>
        <w:snapToGrid/>
        <w:spacing w:line="540" w:lineRule="exact"/>
        <w:ind w:firstLine="640"/>
        <w:textAlignment w:val="baseline"/>
        <w:rPr>
          <w:rFonts w:hint="default"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7.实施要求：要求到指定地点进行绿化养护。</w:t>
      </w:r>
    </w:p>
    <w:p w14:paraId="129176BB">
      <w:pPr>
        <w:pStyle w:val="9"/>
        <w:keepNext w:val="0"/>
        <w:keepLines w:val="0"/>
        <w:pageBreakBefore w:val="0"/>
        <w:kinsoku/>
        <w:wordWrap/>
        <w:overflowPunct/>
        <w:topLinePunct w:val="0"/>
        <w:autoSpaceDE/>
        <w:autoSpaceDN/>
        <w:bidi w:val="0"/>
        <w:adjustRightInd/>
        <w:snapToGrid/>
        <w:spacing w:line="540" w:lineRule="exact"/>
        <w:ind w:firstLine="640"/>
        <w:textAlignment w:val="baseline"/>
        <w:rPr>
          <w:rFonts w:hint="eastAsia" w:asciiTheme="minorEastAsia" w:hAnsiTheme="minorEastAsia" w:eastAsiaTheme="minorEastAsia" w:cstheme="minorEastAsia"/>
          <w:b/>
          <w:bCs/>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32"/>
          <w:szCs w:val="32"/>
          <w:highlight w:val="none"/>
          <w:lang w:val="en-US" w:eastAsia="zh-CN"/>
          <w14:textFill>
            <w14:solidFill>
              <w14:schemeClr w14:val="tx1"/>
            </w14:solidFill>
          </w14:textFill>
        </w:rPr>
        <w:t>8.项目控制价：绿化养护服务费月单价不得超过人民币0.57元/㎡(含税)。</w:t>
      </w:r>
    </w:p>
    <w:p w14:paraId="6DC8E588">
      <w:pPr>
        <w:keepNext w:val="0"/>
        <w:keepLines w:val="0"/>
        <w:pageBreakBefore w:val="0"/>
        <w:widowControl/>
        <w:kinsoku/>
        <w:wordWrap/>
        <w:overflowPunct/>
        <w:topLinePunct w:val="0"/>
        <w:autoSpaceDE/>
        <w:autoSpaceDN/>
        <w:bidi w:val="0"/>
        <w:adjustRightInd/>
        <w:snapToGrid/>
        <w:spacing w:before="100" w:after="100" w:line="540" w:lineRule="exact"/>
        <w:ind w:firstLine="640" w:firstLineChars="200"/>
        <w:jc w:val="left"/>
        <w:textAlignment w:val="baseline"/>
        <w:rPr>
          <w:rFonts w:ascii="黑体" w:hAnsi="宋体" w:eastAsia="黑体" w:cs="黑体"/>
          <w:color w:val="000000" w:themeColor="text1"/>
          <w:kern w:val="0"/>
          <w:sz w:val="32"/>
          <w:szCs w:val="3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三、投标文件要求</w:t>
      </w:r>
    </w:p>
    <w:p w14:paraId="0F752410">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u w:val="single" w:color="000000"/>
          <w14:textFill>
            <w14:solidFill>
              <w14:schemeClr w14:val="tx1"/>
            </w14:solidFill>
          </w14:textFill>
        </w:rPr>
        <w:t>（一）投标人提交投标文件内容应包含以下材料：①法定代表人授权委托书（详见附件1）及其委托人和被委托人身份证复印件，法定代表人亲自参与报价时可不提供授权委托书和被委托人身份证复印件；②年检有效的营业执照、税务登记证、组织机构代码证复印件（若已办理新版三证合一的，只需提供营业执照副本复印件）；③报价函（详见附件</w:t>
      </w:r>
      <w:r>
        <w:rPr>
          <w:rFonts w:hint="eastAsia" w:asciiTheme="minorEastAsia" w:hAnsiTheme="minorEastAsia" w:eastAsiaTheme="minorEastAsia" w:cstheme="minorEastAsia"/>
          <w:color w:val="000000" w:themeColor="text1"/>
          <w:kern w:val="0"/>
          <w:sz w:val="32"/>
          <w:szCs w:val="32"/>
          <w:highlight w:val="none"/>
          <w:u w:val="single" w:color="000000"/>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32"/>
          <w:szCs w:val="32"/>
          <w:highlight w:val="none"/>
          <w:u w:val="single" w:color="000000"/>
          <w14:textFill>
            <w14:solidFill>
              <w14:schemeClr w14:val="tx1"/>
            </w14:solidFill>
          </w14:textFill>
        </w:rPr>
        <w:t>）；</w:t>
      </w:r>
      <w:r>
        <w:rPr>
          <w:rFonts w:hint="eastAsia" w:asciiTheme="minorEastAsia" w:hAnsiTheme="minorEastAsia" w:eastAsiaTheme="minorEastAsia" w:cstheme="minorEastAsia"/>
          <w:color w:val="000000" w:themeColor="text1"/>
          <w:kern w:val="0"/>
          <w:sz w:val="32"/>
          <w:szCs w:val="32"/>
          <w:highlight w:val="none"/>
          <w:u w:val="single" w:color="000000"/>
          <w:lang w:val="en-US" w:eastAsia="zh-CN"/>
          <w14:textFill>
            <w14:solidFill>
              <w14:schemeClr w14:val="tx1"/>
            </w14:solidFill>
          </w14:textFill>
        </w:rPr>
        <w:t>所有文件需加盖公章。</w:t>
      </w:r>
    </w:p>
    <w:p w14:paraId="1E28CB74">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u w:val="single" w:color="000000"/>
          <w14:textFill>
            <w14:solidFill>
              <w14:schemeClr w14:val="tx1"/>
            </w14:solidFill>
          </w14:textFill>
        </w:rPr>
        <w:t>（二）文件要求：1.提供材料需按上述顺序装订成册，密封在一个档案袋内，否则视为无效标；2.提供材料需清晰可见，否则视为无提供该项材料。</w:t>
      </w:r>
    </w:p>
    <w:p w14:paraId="6A4AAD80">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baseline"/>
        <w:rPr>
          <w:rFonts w:ascii="黑体" w:hAnsi="宋体" w:eastAsia="黑体" w:cs="黑体"/>
          <w:color w:val="000000" w:themeColor="text1"/>
          <w:kern w:val="0"/>
          <w:sz w:val="32"/>
          <w:szCs w:val="3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四、投标文件的递交</w:t>
      </w:r>
    </w:p>
    <w:p w14:paraId="63412D21">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投标文件提交的截止时间（投标截止时间）：202</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年</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月</w:t>
      </w:r>
      <w:r>
        <w:rPr>
          <w:rFonts w:hint="eastAsia" w:asciiTheme="minorEastAsia" w:hAnsiTheme="minorEastAsia" w:cstheme="minorEastAsia"/>
          <w:color w:val="000000" w:themeColor="text1"/>
          <w:kern w:val="0"/>
          <w:sz w:val="32"/>
          <w:szCs w:val="32"/>
          <w:highlight w:val="none"/>
          <w:u w:val="single"/>
          <w:lang w:val="en-US" w:eastAsia="zh-CN"/>
          <w14:textFill>
            <w14:solidFill>
              <w14:schemeClr w14:val="tx1"/>
            </w14:solidFill>
          </w14:textFill>
        </w:rPr>
        <w:t xml:space="preserve"> 7 </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日</w:t>
      </w:r>
      <w:r>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周</w:t>
      </w:r>
      <w:r>
        <w:rPr>
          <w:rFonts w:hint="eastAsia" w:asciiTheme="minorEastAsia" w:hAnsiTheme="minorEastAsia" w:cstheme="minorEastAsia"/>
          <w:color w:val="000000" w:themeColor="text1"/>
          <w:kern w:val="0"/>
          <w:sz w:val="32"/>
          <w:szCs w:val="32"/>
          <w:highlight w:val="none"/>
          <w:u w:val="single"/>
          <w:lang w:val="en-US" w:eastAsia="zh-CN"/>
          <w14:textFill>
            <w14:solidFill>
              <w14:schemeClr w14:val="tx1"/>
            </w14:solidFill>
          </w14:textFill>
        </w:rPr>
        <w:t xml:space="preserve"> 一 </w:t>
      </w:r>
      <w:r>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t>）</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15</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0。逾期收到的或不符合规定的投标文件将被拒绝。递交文件截止时间以接收文件地点时钟显示的时间为准。</w:t>
      </w:r>
    </w:p>
    <w:p w14:paraId="75BB00D3">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开标时间：202</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年</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月</w:t>
      </w:r>
      <w:r>
        <w:rPr>
          <w:rFonts w:hint="eastAsia" w:asciiTheme="minorEastAsia" w:hAnsiTheme="minorEastAsia" w:cstheme="minorEastAsia"/>
          <w:color w:val="000000" w:themeColor="text1"/>
          <w:kern w:val="0"/>
          <w:sz w:val="32"/>
          <w:szCs w:val="32"/>
          <w:highlight w:val="none"/>
          <w:u w:val="single"/>
          <w:lang w:val="en-US" w:eastAsia="zh-CN"/>
          <w14:textFill>
            <w14:solidFill>
              <w14:schemeClr w14:val="tx1"/>
            </w14:solidFill>
          </w14:textFill>
        </w:rPr>
        <w:t xml:space="preserve"> 7 </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日</w:t>
      </w:r>
      <w:r>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周</w:t>
      </w:r>
      <w:r>
        <w:rPr>
          <w:rFonts w:hint="eastAsia" w:asciiTheme="minorEastAsia" w:hAnsiTheme="minorEastAsia" w:cstheme="minorEastAsia"/>
          <w:color w:val="000000" w:themeColor="text1"/>
          <w:kern w:val="0"/>
          <w:sz w:val="32"/>
          <w:szCs w:val="32"/>
          <w:highlight w:val="none"/>
          <w:u w:val="single"/>
          <w:lang w:val="en-US" w:eastAsia="zh-CN"/>
          <w14:textFill>
            <w14:solidFill>
              <w14:schemeClr w14:val="tx1"/>
            </w14:solidFill>
          </w14:textFill>
        </w:rPr>
        <w:t xml:space="preserve"> 一 </w:t>
      </w:r>
      <w:r>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t>）</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15</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0。</w:t>
      </w:r>
    </w:p>
    <w:p w14:paraId="30231F29">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pP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开标地点：龙岩</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育兴教育龙津湖幼儿园4楼会议室</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龙岩市</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新罗区</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金鸡中路389号</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w:t>
      </w:r>
      <w:r>
        <w:rPr>
          <w:rFonts w:hint="eastAsia" w:asciiTheme="minorEastAsia" w:hAnsiTheme="minorEastAsia" w:cstheme="minorEastAsia"/>
          <w:color w:val="000000" w:themeColor="text1"/>
          <w:kern w:val="0"/>
          <w:sz w:val="32"/>
          <w:szCs w:val="32"/>
          <w:highlight w:val="none"/>
          <w:lang w:eastAsia="zh-CN"/>
          <w14:textFill>
            <w14:solidFill>
              <w14:schemeClr w14:val="tx1"/>
            </w14:solidFill>
          </w14:textFill>
        </w:rPr>
        <w:t>。</w:t>
      </w:r>
    </w:p>
    <w:p w14:paraId="58854A00">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baseline"/>
        <w:rPr>
          <w:rFonts w:ascii="黑体" w:hAnsi="宋体" w:eastAsia="黑体" w:cs="黑体"/>
          <w:color w:val="000000" w:themeColor="text1"/>
          <w:kern w:val="0"/>
          <w:sz w:val="32"/>
          <w:szCs w:val="3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五、中标人确定办法</w:t>
      </w:r>
    </w:p>
    <w:p w14:paraId="30A345DE">
      <w:pPr>
        <w:pStyle w:val="19"/>
        <w:keepNext w:val="0"/>
        <w:keepLines w:val="0"/>
        <w:pageBreakBefore w:val="0"/>
        <w:widowControl/>
        <w:kinsoku/>
        <w:wordWrap/>
        <w:overflowPunct/>
        <w:topLinePunct w:val="0"/>
        <w:autoSpaceDE/>
        <w:autoSpaceDN/>
        <w:bidi w:val="0"/>
        <w:adjustRightInd/>
        <w:snapToGrid/>
        <w:spacing w:line="540" w:lineRule="exact"/>
        <w:ind w:firstLine="640"/>
        <w:textAlignment w:val="baseline"/>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现场开标，经评委评审，投标人资格条件符合要求且报价最低者中标</w:t>
      </w:r>
      <w:r>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t>；</w:t>
      </w:r>
    </w:p>
    <w:p w14:paraId="3F4F7869">
      <w:pPr>
        <w:pStyle w:val="19"/>
        <w:keepNext w:val="0"/>
        <w:keepLines w:val="0"/>
        <w:pageBreakBefore w:val="0"/>
        <w:widowControl/>
        <w:kinsoku/>
        <w:wordWrap/>
        <w:overflowPunct/>
        <w:topLinePunct w:val="0"/>
        <w:autoSpaceDE/>
        <w:autoSpaceDN/>
        <w:bidi w:val="0"/>
        <w:adjustRightInd/>
        <w:snapToGrid/>
        <w:spacing w:line="540" w:lineRule="exact"/>
        <w:ind w:firstLine="640"/>
        <w:textAlignment w:val="baseline"/>
        <w:rPr>
          <w:rFonts w:hint="eastAsia" w:asciiTheme="minorEastAsia" w:hAnsiTheme="minorEastAsia" w:eastAsiaTheme="minorEastAsia" w:cstheme="minorEastAsia"/>
          <w:color w:val="000000" w:themeColor="text1"/>
          <w:kern w:val="0"/>
          <w:sz w:val="32"/>
          <w:szCs w:val="32"/>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32"/>
          <w:szCs w:val="32"/>
          <w:highlight w:val="none"/>
          <w:u w:val="single"/>
          <w14:textFill>
            <w14:solidFill>
              <w14:schemeClr w14:val="tx1"/>
            </w14:solidFill>
          </w14:textFill>
        </w:rPr>
        <w:t>超过招标控制价的报价，按无效报价处理</w:t>
      </w:r>
      <w:r>
        <w:rPr>
          <w:rFonts w:hint="eastAsia" w:asciiTheme="minorEastAsia" w:hAnsiTheme="minorEastAsia" w:eastAsiaTheme="minorEastAsia" w:cstheme="minorEastAsia"/>
          <w:color w:val="000000" w:themeColor="text1"/>
          <w:kern w:val="0"/>
          <w:sz w:val="32"/>
          <w:szCs w:val="32"/>
          <w:highlight w:val="none"/>
          <w:u w:val="single"/>
          <w:lang w:eastAsia="zh-CN"/>
          <w14:textFill>
            <w14:solidFill>
              <w14:schemeClr w14:val="tx1"/>
            </w14:solidFill>
          </w14:textFill>
        </w:rPr>
        <w:t>；</w:t>
      </w:r>
    </w:p>
    <w:p w14:paraId="093BB759">
      <w:pPr>
        <w:pStyle w:val="19"/>
        <w:keepNext w:val="0"/>
        <w:keepLines w:val="0"/>
        <w:pageBreakBefore w:val="0"/>
        <w:widowControl/>
        <w:kinsoku/>
        <w:wordWrap/>
        <w:overflowPunct/>
        <w:topLinePunct w:val="0"/>
        <w:autoSpaceDE/>
        <w:autoSpaceDN/>
        <w:bidi w:val="0"/>
        <w:adjustRightInd/>
        <w:snapToGrid/>
        <w:spacing w:line="540" w:lineRule="exact"/>
        <w:ind w:firstLine="640"/>
        <w:textAlignment w:val="baseline"/>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如果出现了两家（或以上）投标单位</w:t>
      </w:r>
      <w:r>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t>总分</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一致的情况，则采取随机抽签办法确定中标人。</w:t>
      </w:r>
    </w:p>
    <w:p w14:paraId="721BF556">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baseline"/>
        <w:rPr>
          <w:rFonts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六、其他要求</w:t>
      </w:r>
    </w:p>
    <w:p w14:paraId="41943CE5">
      <w:pPr>
        <w:keepNext w:val="0"/>
        <w:keepLines w:val="0"/>
        <w:pageBreakBefore w:val="0"/>
        <w:widowControl/>
        <w:kinsoku/>
        <w:wordWrap/>
        <w:overflowPunct/>
        <w:topLinePunct w:val="0"/>
        <w:autoSpaceDE/>
        <w:autoSpaceDN/>
        <w:bidi w:val="0"/>
        <w:adjustRightInd/>
        <w:snapToGrid/>
        <w:spacing w:before="100" w:after="100" w:line="54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1.中标人在收到中标通知书后3个工作日内，应派代表与招标人联系，商讨签订合同事宜。中标通知书发出后3个工作日内，中标人放弃中标项目的或无正当理由不与招标人签订合同的或在签订合同时提出附加条件或者更改合同实质性条款的</w:t>
      </w:r>
      <w:r>
        <w:rPr>
          <w:rFonts w:hint="eastAsia" w:asciiTheme="minorEastAsia" w:hAnsiTheme="minorEastAsia" w:cstheme="minorEastAsia"/>
          <w:color w:val="000000" w:themeColor="text1"/>
          <w:kern w:val="0"/>
          <w:sz w:val="32"/>
          <w:szCs w:val="32"/>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招标人可取消其中标资格。</w:t>
      </w:r>
    </w:p>
    <w:p w14:paraId="4347D2AE">
      <w:pPr>
        <w:keepNext w:val="0"/>
        <w:keepLines w:val="0"/>
        <w:pageBreakBefore w:val="0"/>
        <w:widowControl/>
        <w:kinsoku/>
        <w:wordWrap/>
        <w:overflowPunct/>
        <w:topLinePunct w:val="0"/>
        <w:autoSpaceDE/>
        <w:autoSpaceDN/>
        <w:bidi w:val="0"/>
        <w:adjustRightInd/>
        <w:snapToGrid/>
        <w:spacing w:before="100" w:after="100" w:line="54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2.</w:t>
      </w: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招标人</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不组织踏勘现场。投标人可自行前往工程施工场地对工程现场和其周围环境进行踏勘。投标人没有对现场进行踏勘的，视同对招标项目现场已经了解。投标人踏勘现场发生的费用自理，并自行负责在踏勘现场中所发生的人员伤亡和财产损失。</w:t>
      </w:r>
    </w:p>
    <w:p w14:paraId="7F4088F1">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baseline"/>
        <w:rPr>
          <w:rFonts w:ascii="黑体" w:hAnsi="宋体" w:eastAsia="黑体" w:cs="黑体"/>
          <w:color w:val="000000" w:themeColor="text1"/>
          <w:kern w:val="0"/>
          <w:sz w:val="32"/>
          <w:szCs w:val="3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七、联系方式</w:t>
      </w:r>
    </w:p>
    <w:p w14:paraId="58390AF3">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baseline"/>
        <w:rPr>
          <w:rFonts w:hint="default"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招标人：龙岩育兴教</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ab/>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育</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投资发展有限公司</w:t>
      </w:r>
    </w:p>
    <w:p w14:paraId="4EC33755">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地址：龙岩市新罗区金鸡中路389号</w:t>
      </w:r>
    </w:p>
    <w:p w14:paraId="29D71F9A">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邮编：364000</w:t>
      </w:r>
    </w:p>
    <w:p w14:paraId="63B92BD0">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baseline"/>
        <w:rPr>
          <w:rFonts w:hint="default" w:asciiTheme="minorEastAsia" w:hAnsiTheme="minorEastAsia" w:cstheme="minorEastAsia"/>
          <w:color w:val="000000" w:themeColor="text1"/>
          <w:kern w:val="0"/>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电话：0597-53</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89001</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18006071991</w:t>
      </w:r>
      <w:bookmarkStart w:id="0" w:name="_GoBack"/>
      <w:bookmarkEnd w:id="0"/>
    </w:p>
    <w:p w14:paraId="2A775BC2">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baseline"/>
        <w:rPr>
          <w:rFonts w:hint="default" w:asciiTheme="minorEastAsia" w:hAnsiTheme="minorEastAsia" w:eastAsiaTheme="minorEastAsia" w:cstheme="minorEastAsia"/>
          <w:color w:val="000000" w:themeColor="text1"/>
          <w:kern w:val="0"/>
          <w:sz w:val="32"/>
          <w:szCs w:val="32"/>
          <w:highlight w:val="none"/>
          <w:lang w:val="en-US"/>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联系人：</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李先生</w:t>
      </w:r>
    </w:p>
    <w:p w14:paraId="130056FE">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jc w:val="both"/>
        <w:textAlignment w:val="baseline"/>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01988B16">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jc w:val="both"/>
        <w:textAlignment w:val="baseline"/>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p>
    <w:p w14:paraId="67F9378D">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jc w:val="both"/>
        <w:textAlignment w:val="baseline"/>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p>
    <w:p w14:paraId="7C6C77A8">
      <w:pPr>
        <w:keepNext w:val="0"/>
        <w:keepLines w:val="0"/>
        <w:pageBreakBefore w:val="0"/>
        <w:widowControl/>
        <w:kinsoku/>
        <w:wordWrap/>
        <w:overflowPunct/>
        <w:topLinePunct w:val="0"/>
        <w:autoSpaceDE/>
        <w:autoSpaceDN/>
        <w:bidi w:val="0"/>
        <w:adjustRightInd/>
        <w:snapToGrid/>
        <w:spacing w:line="540" w:lineRule="exact"/>
        <w:ind w:firstLine="640" w:firstLineChars="200"/>
        <w:jc w:val="right"/>
        <w:textAlignment w:val="baseline"/>
        <w:rPr>
          <w:rFonts w:hint="default"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招标人：龙岩育兴教育</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投资发展有限公司</w:t>
      </w:r>
    </w:p>
    <w:p w14:paraId="652E210B">
      <w:pPr>
        <w:keepNext w:val="0"/>
        <w:keepLines w:val="0"/>
        <w:pageBreakBefore w:val="0"/>
        <w:widowControl/>
        <w:kinsoku/>
        <w:wordWrap/>
        <w:overflowPunct/>
        <w:topLinePunct w:val="0"/>
        <w:autoSpaceDE/>
        <w:autoSpaceDN/>
        <w:bidi w:val="0"/>
        <w:adjustRightInd/>
        <w:snapToGrid/>
        <w:spacing w:line="540" w:lineRule="exact"/>
        <w:ind w:firstLine="640" w:firstLineChars="200"/>
        <w:jc w:val="right"/>
        <w:textAlignment w:val="baseline"/>
        <w:rPr>
          <w:rFonts w:hint="eastAsia" w:ascii="仿宋_GB2312" w:hAnsi="仿宋_GB2312" w:eastAsia="仿宋_GB2312" w:cs="仿宋_GB2312"/>
          <w:color w:val="000000" w:themeColor="text1"/>
          <w:kern w:val="0"/>
          <w:sz w:val="32"/>
          <w:szCs w:val="32"/>
          <w:highlight w:val="none"/>
          <w14:textFill>
            <w14:solidFill>
              <w14:schemeClr w14:val="tx1"/>
            </w14:solidFill>
          </w14:textFill>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202</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年</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月</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27</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日</w:t>
      </w:r>
    </w:p>
    <w:p w14:paraId="40E3E0C6">
      <w:pPr>
        <w:textAlignment w:val="baseline"/>
        <w:rPr>
          <w:rFonts w:hint="eastAsia" w:ascii="方正小标宋简体" w:hAnsi="宋体" w:eastAsia="方正小标宋简体" w:cs="方正小标宋简体"/>
          <w:color w:val="000000" w:themeColor="text1"/>
          <w:sz w:val="52"/>
          <w:szCs w:val="5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附件1：</w:t>
      </w:r>
    </w:p>
    <w:p w14:paraId="4809EC59">
      <w:pPr>
        <w:jc w:val="center"/>
        <w:textAlignment w:val="baseline"/>
        <w:rPr>
          <w:rFonts w:ascii="方正小标宋简体" w:hAnsi="宋体" w:eastAsia="方正小标宋简体" w:cs="方正小标宋简体"/>
          <w:color w:val="000000" w:themeColor="text1"/>
          <w:sz w:val="52"/>
          <w:szCs w:val="52"/>
          <w:highlight w:val="none"/>
          <w14:textFill>
            <w14:solidFill>
              <w14:schemeClr w14:val="tx1"/>
            </w14:solidFill>
          </w14:textFill>
        </w:rPr>
      </w:pPr>
      <w:r>
        <w:rPr>
          <w:rFonts w:hint="eastAsia" w:ascii="方正小标宋简体" w:hAnsi="宋体" w:eastAsia="方正小标宋简体" w:cs="方正小标宋简体"/>
          <w:color w:val="000000" w:themeColor="text1"/>
          <w:sz w:val="52"/>
          <w:szCs w:val="52"/>
          <w:highlight w:val="none"/>
          <w14:textFill>
            <w14:solidFill>
              <w14:schemeClr w14:val="tx1"/>
            </w14:solidFill>
          </w14:textFill>
        </w:rPr>
        <w:t>授权委托书</w:t>
      </w:r>
    </w:p>
    <w:p w14:paraId="1DEDFF75">
      <w:pPr>
        <w:textAlignment w:val="baseline"/>
        <w:rPr>
          <w:rFonts w:ascii="方正仿宋简体" w:hAnsi="方正仿宋简体" w:eastAsia="方正仿宋简体" w:cs="方正仿宋简体"/>
          <w:color w:val="000000" w:themeColor="text1"/>
          <w:sz w:val="30"/>
          <w:szCs w:val="30"/>
          <w:highlight w:val="none"/>
          <w14:textFill>
            <w14:solidFill>
              <w14:schemeClr w14:val="tx1"/>
            </w14:solidFill>
          </w14:textFill>
        </w:rPr>
      </w:pPr>
    </w:p>
    <w:p w14:paraId="1CE1184D">
      <w:pPr>
        <w:textAlignment w:val="baseline"/>
        <w:rPr>
          <w:rFonts w:ascii="仿宋_GB2312" w:eastAsia="仿宋_GB2312" w:cs="仿宋_GB2312"/>
          <w:color w:val="000000" w:themeColor="text1"/>
          <w:sz w:val="32"/>
          <w:szCs w:val="32"/>
          <w:highlight w:val="non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本授权人声明：</w:t>
      </w:r>
    </w:p>
    <w:p w14:paraId="525A1298">
      <w:pPr>
        <w:keepNext w:val="0"/>
        <w:keepLines w:val="0"/>
        <w:pageBreakBefore w:val="0"/>
        <w:widowControl/>
        <w:kinsoku w:val="0"/>
        <w:wordWrap/>
        <w:overflowPunct/>
        <w:topLinePunct w:val="0"/>
        <w:autoSpaceDE/>
        <w:autoSpaceDN/>
        <w:bidi w:val="0"/>
        <w:adjustRightInd/>
        <w:snapToGrid/>
        <w:ind w:right="214" w:firstLine="640" w:firstLineChars="200"/>
        <w:jc w:val="left"/>
        <w:textAlignment w:val="baseline"/>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我</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14:textFill>
            <w14:solidFill>
              <w14:schemeClr w14:val="tx1"/>
            </w14:solidFill>
          </w14:textFill>
        </w:rPr>
        <w:t>姓名</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，身份证号码</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，系</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14:textFill>
            <w14:solidFill>
              <w14:schemeClr w14:val="tx1"/>
            </w14:solidFill>
          </w14:textFill>
        </w:rPr>
        <w:t>单位名称）</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的法定代表人，现授权委托（姓名</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，身份证号码</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p>
    <w:p w14:paraId="5E7AFC99">
      <w:pPr>
        <w:keepNext w:val="0"/>
        <w:keepLines w:val="0"/>
        <w:pageBreakBefore w:val="0"/>
        <w:widowControl/>
        <w:kinsoku w:val="0"/>
        <w:wordWrap/>
        <w:overflowPunct/>
        <w:topLinePunct w:val="0"/>
        <w:autoSpaceDE/>
        <w:autoSpaceDN/>
        <w:bidi w:val="0"/>
        <w:adjustRightInd/>
        <w:snapToGrid/>
        <w:ind w:right="214"/>
        <w:jc w:val="left"/>
        <w:textAlignment w:val="baseline"/>
        <w:rPr>
          <w:rFonts w:ascii="仿宋_GB2312" w:eastAsia="仿宋_GB2312" w:cs="仿宋_GB2312"/>
          <w:color w:val="000000" w:themeColor="text1"/>
          <w:sz w:val="32"/>
          <w:szCs w:val="32"/>
          <w:highlight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u w:val="single" w:color="000000"/>
          <w:lang w:val="en-US" w:eastAsia="zh-CN"/>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u w:val="none" w:color="auto"/>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14:textFill>
            <w14:solidFill>
              <w14:schemeClr w14:val="tx1"/>
            </w14:solidFill>
          </w14:textFill>
        </w:rPr>
        <w:t>全权负责办理</w:t>
      </w:r>
      <w:r>
        <w:rPr>
          <w:rFonts w:hint="eastAsia" w:ascii="仿宋_GB2312" w:hAnsi="Calibri" w:eastAsia="仿宋_GB2312" w:cs="仿宋_GB2312"/>
          <w:color w:val="000000" w:themeColor="text1"/>
          <w:sz w:val="32"/>
          <w:szCs w:val="32"/>
          <w:highlight w:val="none"/>
          <w:u w:val="single"/>
          <w:lang w:val="en-US" w:eastAsia="zh-CN"/>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u w:val="single" w:color="000000"/>
          <w:lang w:eastAsia="zh-CN"/>
          <w14:textFill>
            <w14:solidFill>
              <w14:schemeClr w14:val="tx1"/>
            </w14:solidFill>
          </w14:textFill>
        </w:rPr>
        <w:t>龙岩育兴教育投资发展有限公司所属幼儿园户外绿化养护</w:t>
      </w:r>
      <w:r>
        <w:rPr>
          <w:rFonts w:hint="eastAsia" w:ascii="仿宋_GB2312" w:hAnsi="Calibri" w:eastAsia="仿宋_GB2312" w:cs="仿宋_GB2312"/>
          <w:color w:val="000000" w:themeColor="text1"/>
          <w:sz w:val="32"/>
          <w:szCs w:val="32"/>
          <w:highlight w:val="none"/>
          <w:u w:val="single" w:color="000000"/>
          <w:lang w:val="en-US" w:eastAsia="zh-CN"/>
          <w14:textFill>
            <w14:solidFill>
              <w14:schemeClr w14:val="tx1"/>
            </w14:solidFill>
          </w14:textFill>
        </w:rPr>
        <w:t xml:space="preserve">项目 </w:t>
      </w:r>
      <w:r>
        <w:rPr>
          <w:rFonts w:hint="eastAsia" w:ascii="仿宋_GB2312" w:hAnsi="Calibri" w:eastAsia="仿宋_GB2312" w:cs="仿宋_GB2312"/>
          <w:color w:val="000000" w:themeColor="text1"/>
          <w:sz w:val="32"/>
          <w:szCs w:val="32"/>
          <w:highlight w:val="none"/>
          <w14:textFill>
            <w14:solidFill>
              <w14:schemeClr w14:val="tx1"/>
            </w14:solidFill>
          </w14:textFill>
        </w:rPr>
        <w:t>招投标相关业务，本授权有效期由公司盖章之日始至该项业务办理完毕截止。</w:t>
      </w:r>
    </w:p>
    <w:p w14:paraId="772F465A">
      <w:pPr>
        <w:keepNext w:val="0"/>
        <w:keepLines w:val="0"/>
        <w:pageBreakBefore w:val="0"/>
        <w:widowControl/>
        <w:kinsoku w:val="0"/>
        <w:wordWrap/>
        <w:overflowPunct/>
        <w:topLinePunct w:val="0"/>
        <w:autoSpaceDE/>
        <w:autoSpaceDN/>
        <w:bidi w:val="0"/>
        <w:adjustRightInd/>
        <w:snapToGrid/>
        <w:ind w:firstLine="624" w:firstLineChars="200"/>
        <w:jc w:val="left"/>
        <w:textAlignment w:val="baseline"/>
        <w:rPr>
          <w:rFonts w:ascii="仿宋_GB2312" w:eastAsia="仿宋_GB2312" w:cs="仿宋_GB2312"/>
          <w:color w:val="000000" w:themeColor="text1"/>
          <w:sz w:val="32"/>
          <w:szCs w:val="32"/>
          <w:highlight w:val="none"/>
          <w14:textFill>
            <w14:solidFill>
              <w14:schemeClr w14:val="tx1"/>
            </w14:solidFill>
          </w14:textFill>
        </w:rPr>
      </w:pPr>
      <w:r>
        <w:rPr>
          <w:rFonts w:hint="eastAsia" w:ascii="仿宋_GB2312" w:hAnsi="Calibri" w:eastAsia="仿宋_GB2312" w:cs="仿宋_GB2312"/>
          <w:color w:val="000000" w:themeColor="text1"/>
          <w:spacing w:val="-4"/>
          <w:sz w:val="32"/>
          <w:szCs w:val="32"/>
          <w:highlight w:val="none"/>
          <w14:textFill>
            <w14:solidFill>
              <w14:schemeClr w14:val="tx1"/>
            </w14:solidFill>
          </w14:textFill>
        </w:rPr>
        <w:t>被授权人在签署与办理该业务的相关手续和处理与之有关的一切事务，我单位均予以认可。</w:t>
      </w:r>
    </w:p>
    <w:p w14:paraId="6CEE44FD">
      <w:pPr>
        <w:keepNext w:val="0"/>
        <w:keepLines w:val="0"/>
        <w:pageBreakBefore w:val="0"/>
        <w:widowControl/>
        <w:kinsoku w:val="0"/>
        <w:wordWrap/>
        <w:overflowPunct/>
        <w:topLinePunct w:val="0"/>
        <w:autoSpaceDE/>
        <w:autoSpaceDN/>
        <w:bidi w:val="0"/>
        <w:adjustRightInd/>
        <w:snapToGrid/>
        <w:ind w:firstLine="640" w:firstLineChars="200"/>
        <w:jc w:val="left"/>
        <w:textAlignment w:val="baseline"/>
        <w:rPr>
          <w:rFonts w:ascii="仿宋_GB2312" w:eastAsia="仿宋_GB2312" w:cs="仿宋_GB2312"/>
          <w:color w:val="000000" w:themeColor="text1"/>
          <w:sz w:val="32"/>
          <w:szCs w:val="32"/>
          <w:highlight w:val="non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被授权人无转委托权，特此委托。</w:t>
      </w:r>
    </w:p>
    <w:p w14:paraId="50FF475A">
      <w:pPr>
        <w:textAlignment w:val="baseline"/>
        <w:rPr>
          <w:rFonts w:ascii="仿宋_GB2312" w:eastAsia="仿宋_GB2312" w:cs="仿宋_GB2312"/>
          <w:color w:val="000000" w:themeColor="text1"/>
          <w:sz w:val="32"/>
          <w:szCs w:val="32"/>
          <w:highlight w:val="none"/>
          <w14:textFill>
            <w14:solidFill>
              <w14:schemeClr w14:val="tx1"/>
            </w14:solidFill>
          </w14:textFill>
        </w:rPr>
      </w:pPr>
    </w:p>
    <w:p w14:paraId="4C49FB2A">
      <w:pPr>
        <w:textAlignment w:val="baseline"/>
        <w:rPr>
          <w:rFonts w:ascii="仿宋_GB2312" w:eastAsia="仿宋_GB2312" w:cs="仿宋_GB2312"/>
          <w:color w:val="000000" w:themeColor="text1"/>
          <w:sz w:val="32"/>
          <w:szCs w:val="32"/>
          <w:highlight w:val="none"/>
          <w:u w:val="singl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授权人签章：</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 xml:space="preserve">      被授权人签章：</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p>
    <w:p w14:paraId="66B25CA7">
      <w:pPr>
        <w:textAlignment w:val="baseline"/>
        <w:rPr>
          <w:rFonts w:ascii="仿宋_GB2312" w:eastAsia="仿宋_GB2312" w:cs="仿宋_GB2312"/>
          <w:color w:val="000000" w:themeColor="text1"/>
          <w:sz w:val="32"/>
          <w:szCs w:val="32"/>
          <w:highlight w:val="none"/>
          <w:u w:val="singl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联系电话</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 xml:space="preserve">      联系电话</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p>
    <w:p w14:paraId="0B9CF365">
      <w:pPr>
        <w:jc w:val="right"/>
        <w:textAlignment w:val="baseline"/>
        <w:rPr>
          <w:rFonts w:ascii="仿宋_GB2312" w:eastAsia="仿宋_GB2312" w:cs="仿宋_GB2312"/>
          <w:color w:val="000000" w:themeColor="text1"/>
          <w:sz w:val="32"/>
          <w:szCs w:val="32"/>
          <w:highlight w:val="none"/>
          <w14:textFill>
            <w14:solidFill>
              <w14:schemeClr w14:val="tx1"/>
            </w14:solidFill>
          </w14:textFill>
        </w:rPr>
      </w:pPr>
    </w:p>
    <w:p w14:paraId="10A3847D">
      <w:pPr>
        <w:jc w:val="right"/>
        <w:textAlignment w:val="baseline"/>
        <w:rPr>
          <w:rFonts w:ascii="仿宋_GB2312" w:eastAsia="仿宋_GB2312" w:cs="仿宋_GB2312"/>
          <w:color w:val="000000" w:themeColor="text1"/>
          <w:sz w:val="32"/>
          <w:szCs w:val="32"/>
          <w:highlight w:val="none"/>
          <w14:textFill>
            <w14:solidFill>
              <w14:schemeClr w14:val="tx1"/>
            </w14:solidFill>
          </w14:textFill>
        </w:rPr>
      </w:pPr>
    </w:p>
    <w:p w14:paraId="471056BE">
      <w:pPr>
        <w:ind w:right="640"/>
        <w:jc w:val="center"/>
        <w:textAlignment w:val="baseline"/>
        <w:rPr>
          <w:rFonts w:hint="eastAsia" w:asci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lang w:val="en-US" w:eastAsia="zh-CN"/>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单位盖章</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p>
    <w:p w14:paraId="22AFF9BC">
      <w:pPr>
        <w:ind w:right="640"/>
        <w:jc w:val="center"/>
        <w:textAlignment w:val="baseline"/>
        <w:rPr>
          <w:rFonts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 xml:space="preserve">                          年    月    日</w:t>
      </w:r>
    </w:p>
    <w:p w14:paraId="0071AD50">
      <w:pPr>
        <w:spacing w:line="480" w:lineRule="exact"/>
        <w:textAlignment w:val="baseline"/>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p>
    <w:p w14:paraId="017EB8B9">
      <w:pPr>
        <w:pStyle w:val="8"/>
        <w:rPr>
          <w:rFonts w:hint="eastAsia"/>
          <w:color w:val="000000" w:themeColor="text1"/>
          <w:lang w:eastAsia="zh-CN"/>
          <w14:textFill>
            <w14:solidFill>
              <w14:schemeClr w14:val="tx1"/>
            </w14:solidFill>
          </w14:textFill>
        </w:rPr>
      </w:pPr>
    </w:p>
    <w:p w14:paraId="43E7B118">
      <w:pPr>
        <w:spacing w:line="480" w:lineRule="exact"/>
        <w:textAlignment w:val="baseline"/>
        <w:rPr>
          <w:rFonts w:hint="eastAsia" w:ascii="黑体" w:hAnsi="宋体" w:eastAsia="黑体" w:cs="黑体"/>
          <w:color w:val="000000" w:themeColor="text1"/>
          <w:kern w:val="0"/>
          <w:sz w:val="32"/>
          <w:szCs w:val="32"/>
          <w:highlight w:val="none"/>
          <w14:textFill>
            <w14:solidFill>
              <w14:schemeClr w14:val="tx1"/>
            </w14:solidFill>
          </w14:textFill>
        </w:rPr>
      </w:pPr>
    </w:p>
    <w:p w14:paraId="5395EFE6">
      <w:pPr>
        <w:spacing w:line="480" w:lineRule="exact"/>
        <w:textAlignment w:val="baseline"/>
        <w:rPr>
          <w:rFonts w:ascii="黑体" w:hAnsi="宋体" w:eastAsia="黑体" w:cs="黑体"/>
          <w:color w:val="000000" w:themeColor="text1"/>
          <w:kern w:val="0"/>
          <w:sz w:val="32"/>
          <w:szCs w:val="3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附件2：</w:t>
      </w:r>
    </w:p>
    <w:p w14:paraId="592557E4">
      <w:pPr>
        <w:pStyle w:val="7"/>
        <w:widowControl w:val="0"/>
        <w:spacing w:before="0" w:beforeAutospacing="0" w:after="0" w:afterAutospacing="0"/>
        <w:jc w:val="center"/>
        <w:textAlignment w:val="baseline"/>
        <w:rPr>
          <w:rFonts w:ascii="方正小标宋简体" w:hAnsi="方正小标宋简体" w:eastAsia="方正小标宋简体" w:cs="方正小标宋简体"/>
          <w:bCs/>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bCs/>
          <w:color w:val="000000" w:themeColor="text1"/>
          <w:sz w:val="44"/>
          <w:szCs w:val="44"/>
          <w:highlight w:val="none"/>
          <w14:textFill>
            <w14:solidFill>
              <w14:schemeClr w14:val="tx1"/>
            </w14:solidFill>
          </w14:textFill>
        </w:rPr>
        <w:t>报价函</w:t>
      </w:r>
    </w:p>
    <w:p w14:paraId="50076C21">
      <w:pPr>
        <w:tabs>
          <w:tab w:val="left" w:pos="1050"/>
          <w:tab w:val="left" w:pos="1470"/>
        </w:tabs>
        <w:spacing w:line="560" w:lineRule="exact"/>
        <w:textAlignment w:val="baseline"/>
        <w:rPr>
          <w:rFonts w:hint="eastAsia" w:asciiTheme="minorEastAsia" w:hAnsiTheme="minorEastAsia" w:eastAsiaTheme="minorEastAsia" w:cstheme="minorEastAsia"/>
          <w:b/>
          <w:color w:val="000000" w:themeColor="text1"/>
          <w:sz w:val="28"/>
          <w:szCs w:val="28"/>
          <w:highlight w:val="none"/>
          <w:shd w:val="clear" w:color="auto" w:fill="FFFFFF"/>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u w:val="single" w:color="000000"/>
          <w:shd w:val="clear" w:color="auto" w:fill="FFFFFF"/>
          <w14:textFill>
            <w14:solidFill>
              <w14:schemeClr w14:val="tx1"/>
            </w14:solidFill>
          </w14:textFill>
        </w:rPr>
        <w:t>龙岩育兴教育</w:t>
      </w:r>
      <w:r>
        <w:rPr>
          <w:rFonts w:hint="eastAsia" w:asciiTheme="minorEastAsia" w:hAnsiTheme="minorEastAsia" w:cstheme="minorEastAsia"/>
          <w:b/>
          <w:color w:val="000000" w:themeColor="text1"/>
          <w:sz w:val="28"/>
          <w:szCs w:val="28"/>
          <w:highlight w:val="none"/>
          <w:u w:val="single" w:color="000000"/>
          <w:shd w:val="clear" w:color="auto" w:fill="FFFFFF"/>
          <w:lang w:val="en-US" w:eastAsia="zh-CN"/>
          <w14:textFill>
            <w14:solidFill>
              <w14:schemeClr w14:val="tx1"/>
            </w14:solidFill>
          </w14:textFill>
        </w:rPr>
        <w:t>投资发展有限公司</w:t>
      </w:r>
      <w:r>
        <w:rPr>
          <w:rFonts w:hint="eastAsia" w:asciiTheme="minorEastAsia" w:hAnsiTheme="minorEastAsia" w:eastAsiaTheme="minorEastAsia" w:cstheme="minorEastAsia"/>
          <w:b/>
          <w:color w:val="000000" w:themeColor="text1"/>
          <w:sz w:val="28"/>
          <w:szCs w:val="28"/>
          <w:highlight w:val="none"/>
          <w:u w:val="single" w:color="000000"/>
          <w:shd w:val="clear" w:color="auto" w:fill="FFFFFF"/>
          <w14:textFill>
            <w14:solidFill>
              <w14:schemeClr w14:val="tx1"/>
            </w14:solidFill>
          </w14:textFill>
        </w:rPr>
        <w:t>（招标人）</w:t>
      </w:r>
      <w:r>
        <w:rPr>
          <w:rFonts w:hint="eastAsia" w:asciiTheme="minorEastAsia" w:hAnsiTheme="minorEastAsia" w:eastAsiaTheme="minorEastAsia" w:cstheme="minorEastAsia"/>
          <w:b/>
          <w:color w:val="000000" w:themeColor="text1"/>
          <w:sz w:val="28"/>
          <w:szCs w:val="28"/>
          <w:highlight w:val="none"/>
          <w:shd w:val="clear" w:color="auto" w:fill="FFFFFF"/>
          <w14:textFill>
            <w14:solidFill>
              <w14:schemeClr w14:val="tx1"/>
            </w14:solidFill>
          </w14:textFill>
        </w:rPr>
        <w:t>：</w:t>
      </w:r>
    </w:p>
    <w:p w14:paraId="275B6497">
      <w:pPr>
        <w:bidi w:val="0"/>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1.我方已经认真阅读了贵司发布的招标公告，我方愿以绿化养护服务费月单价人民币</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大写</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元</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RMB：￥ </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元</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投标报价。</w:t>
      </w:r>
    </w:p>
    <w:p w14:paraId="716A1920">
      <w:pPr>
        <w:bidi w:val="0"/>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8"/>
          <w:szCs w:val="28"/>
          <w14:textFill>
            <w14:solidFill>
              <w14:schemeClr w14:val="tx1"/>
            </w14:solidFill>
          </w14:textFill>
        </w:rPr>
        <w:t>.我方</w:t>
      </w:r>
      <w:r>
        <w:rPr>
          <w:rFonts w:hint="eastAsia" w:asciiTheme="minorEastAsia" w:hAnsiTheme="minorEastAsia" w:cstheme="minorEastAsia"/>
          <w:color w:val="000000" w:themeColor="text1"/>
          <w:sz w:val="28"/>
          <w:szCs w:val="28"/>
          <w:lang w:val="en-US" w:eastAsia="zh-CN"/>
          <w14:textFill>
            <w14:solidFill>
              <w14:schemeClr w14:val="tx1"/>
            </w14:solidFill>
          </w14:textFill>
        </w:rPr>
        <w:t>已</w:t>
      </w:r>
      <w:r>
        <w:rPr>
          <w:rFonts w:hint="eastAsia" w:asciiTheme="minorEastAsia" w:hAnsiTheme="minorEastAsia" w:cstheme="minorEastAsia"/>
          <w:color w:val="000000" w:themeColor="text1"/>
          <w:sz w:val="28"/>
          <w:szCs w:val="28"/>
          <w:lang w:eastAsia="zh-CN"/>
          <w14:textFill>
            <w14:solidFill>
              <w14:schemeClr w14:val="tx1"/>
            </w14:solidFill>
          </w14:textFill>
        </w:rPr>
        <w:t>详细</w:t>
      </w:r>
      <w:r>
        <w:rPr>
          <w:rFonts w:hint="eastAsia" w:asciiTheme="minorEastAsia" w:hAnsiTheme="minorEastAsia" w:eastAsiaTheme="minorEastAsia" w:cstheme="minorEastAsia"/>
          <w:color w:val="000000" w:themeColor="text1"/>
          <w:sz w:val="28"/>
          <w:szCs w:val="28"/>
          <w14:textFill>
            <w14:solidFill>
              <w14:schemeClr w14:val="tx1"/>
            </w14:solidFill>
          </w14:textFill>
        </w:rPr>
        <w:t>审核全部文件及有关附件，我方自愿放弃提出含糊不清或容易造成误解事项的权力。</w:t>
      </w:r>
    </w:p>
    <w:p w14:paraId="55C56197">
      <w:pPr>
        <w:bidi w:val="0"/>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8"/>
          <w:szCs w:val="28"/>
          <w14:textFill>
            <w14:solidFill>
              <w14:schemeClr w14:val="tx1"/>
            </w14:solidFill>
          </w14:textFill>
        </w:rPr>
        <w:t>.我方承认报价函是我方投标文件的组成部分。</w:t>
      </w:r>
    </w:p>
    <w:p w14:paraId="508E0FD4">
      <w:pPr>
        <w:bidi w:val="0"/>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8"/>
          <w:szCs w:val="28"/>
          <w14:textFill>
            <w14:solidFill>
              <w14:schemeClr w14:val="tx1"/>
            </w14:solidFill>
          </w14:textFill>
        </w:rPr>
        <w:t>.报价单：</w:t>
      </w:r>
    </w:p>
    <w:tbl>
      <w:tblPr>
        <w:tblStyle w:val="11"/>
        <w:tblW w:w="10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2786"/>
        <w:gridCol w:w="3034"/>
        <w:gridCol w:w="3382"/>
      </w:tblGrid>
      <w:tr w14:paraId="1D190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17" w:type="dxa"/>
            <w:vAlign w:val="center"/>
          </w:tcPr>
          <w:p w14:paraId="7CC95AAE">
            <w:pPr>
              <w:keepNext w:val="0"/>
              <w:keepLines w:val="0"/>
              <w:widowControl/>
              <w:suppressLineNumbers w:val="0"/>
              <w:jc w:val="center"/>
              <w:textAlignment w:val="center"/>
              <w:rPr>
                <w:rFonts w:hint="eastAsia"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2"/>
                <w:szCs w:val="22"/>
                <w:highlight w:val="none"/>
                <w14:textFill>
                  <w14:solidFill>
                    <w14:schemeClr w14:val="tx1"/>
                  </w14:solidFill>
                </w14:textFill>
              </w:rPr>
              <w:t>序号</w:t>
            </w:r>
          </w:p>
        </w:tc>
        <w:tc>
          <w:tcPr>
            <w:tcW w:w="2786" w:type="dxa"/>
            <w:vAlign w:val="center"/>
          </w:tcPr>
          <w:p w14:paraId="4CD4C1E4">
            <w:pPr>
              <w:widowControl/>
              <w:jc w:val="center"/>
              <w:textAlignment w:val="center"/>
              <w:rPr>
                <w:rFonts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2"/>
                <w:szCs w:val="22"/>
                <w:highlight w:val="none"/>
                <w14:textFill>
                  <w14:solidFill>
                    <w14:schemeClr w14:val="tx1"/>
                  </w14:solidFill>
                </w14:textFill>
              </w:rPr>
              <w:t>项目</w:t>
            </w:r>
          </w:p>
        </w:tc>
        <w:tc>
          <w:tcPr>
            <w:tcW w:w="3034" w:type="dxa"/>
            <w:vAlign w:val="center"/>
          </w:tcPr>
          <w:p w14:paraId="1FF708E1">
            <w:pPr>
              <w:widowControl/>
              <w:jc w:val="center"/>
              <w:textAlignment w:val="center"/>
              <w:rPr>
                <w:rFonts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lang w:val="en-US" w:eastAsia="zh-CN"/>
                <w14:textFill>
                  <w14:solidFill>
                    <w14:schemeClr w14:val="tx1"/>
                  </w14:solidFill>
                </w14:textFill>
              </w:rPr>
              <w:t>绿化养护服务费月单价</w:t>
            </w:r>
            <w:r>
              <w:rPr>
                <w:rFonts w:hint="eastAsia" w:ascii="宋体" w:hAnsi="宋体" w:eastAsia="宋体" w:cs="宋体"/>
                <w:b/>
                <w:bCs/>
                <w:color w:val="000000" w:themeColor="text1"/>
                <w:kern w:val="0"/>
                <w:sz w:val="28"/>
                <w:szCs w:val="28"/>
                <w:highlight w:val="none"/>
                <w14:textFill>
                  <w14:solidFill>
                    <w14:schemeClr w14:val="tx1"/>
                  </w14:solidFill>
                </w14:textFill>
              </w:rPr>
              <w:t>（含税）</w:t>
            </w:r>
          </w:p>
        </w:tc>
        <w:tc>
          <w:tcPr>
            <w:tcW w:w="3382" w:type="dxa"/>
            <w:vAlign w:val="center"/>
          </w:tcPr>
          <w:p w14:paraId="70EF14AF">
            <w:pPr>
              <w:widowControl/>
              <w:jc w:val="center"/>
              <w:textAlignment w:val="center"/>
              <w:rPr>
                <w:rFonts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2"/>
                <w:szCs w:val="22"/>
                <w:highlight w:val="none"/>
                <w:lang w:eastAsia="zh-CN"/>
                <w14:textFill>
                  <w14:solidFill>
                    <w14:schemeClr w14:val="tx1"/>
                  </w14:solidFill>
                </w14:textFill>
              </w:rPr>
              <w:t>备注</w:t>
            </w:r>
          </w:p>
        </w:tc>
      </w:tr>
      <w:tr w14:paraId="6B0FC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917" w:type="dxa"/>
            <w:vAlign w:val="center"/>
          </w:tcPr>
          <w:p w14:paraId="7A914FF0">
            <w:pPr>
              <w:widowControl/>
              <w:jc w:val="center"/>
              <w:textAlignment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1</w:t>
            </w:r>
          </w:p>
        </w:tc>
        <w:tc>
          <w:tcPr>
            <w:tcW w:w="2786" w:type="dxa"/>
            <w:vAlign w:val="center"/>
          </w:tcPr>
          <w:p w14:paraId="7FFA9E00">
            <w:pPr>
              <w:keepNext w:val="0"/>
              <w:keepLines w:val="0"/>
              <w:widowControl/>
              <w:suppressLineNumbers w:val="0"/>
              <w:jc w:val="center"/>
              <w:textAlignment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龙岩育兴教育投资发展有限公司所属幼儿园户外绿化养护项目</w:t>
            </w:r>
          </w:p>
        </w:tc>
        <w:tc>
          <w:tcPr>
            <w:tcW w:w="3034" w:type="dxa"/>
            <w:vAlign w:val="center"/>
          </w:tcPr>
          <w:p w14:paraId="371532DA">
            <w:pPr>
              <w:widowControl/>
              <w:jc w:val="center"/>
              <w:textAlignment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lang w:val="en-US" w:eastAsia="zh-CN"/>
                <w14:textFill>
                  <w14:solidFill>
                    <w14:schemeClr w14:val="tx1"/>
                  </w14:solidFill>
                </w14:textFill>
              </w:rPr>
              <w:t>元/㎡</w:t>
            </w:r>
          </w:p>
        </w:tc>
        <w:tc>
          <w:tcPr>
            <w:tcW w:w="3382" w:type="dxa"/>
            <w:vAlign w:val="center"/>
          </w:tcPr>
          <w:p w14:paraId="3424E8D8">
            <w:pPr>
              <w:keepNext w:val="0"/>
              <w:keepLines w:val="0"/>
              <w:widowControl/>
              <w:suppressLineNumbers w:val="0"/>
              <w:jc w:val="left"/>
              <w:textAlignment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t>报价包含养护所需的化肥、农药及各类器具</w:t>
            </w:r>
          </w:p>
        </w:tc>
      </w:tr>
    </w:tbl>
    <w:p w14:paraId="0135C2F3">
      <w:pPr>
        <w:pStyle w:val="14"/>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p w14:paraId="2AA163C9">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报价单位</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加盖公章</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w:t>
      </w:r>
    </w:p>
    <w:p w14:paraId="4282D282">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法人代表（签字或盖章）：                             </w:t>
      </w:r>
    </w:p>
    <w:p w14:paraId="143EBE5D">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联系人：                            </w:t>
      </w:r>
    </w:p>
    <w:p w14:paraId="19BA40C3">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联系电话：                                         </w:t>
      </w:r>
    </w:p>
    <w:p w14:paraId="7AEFDC1B">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单位地址：                                   </w:t>
      </w:r>
    </w:p>
    <w:p w14:paraId="1F5D06DD">
      <w:pPr>
        <w:bidi w:val="0"/>
        <w:ind w:firstLine="5600" w:firstLineChars="2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年   月   日 </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E8163A-E5E8-4BAD-971A-48A559125F5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D11F48C-2CE6-4179-9B7C-F040375F02A0}"/>
  </w:font>
  <w:font w:name="方正小标宋简体">
    <w:panose1 w:val="03000509000000000000"/>
    <w:charset w:val="86"/>
    <w:family w:val="auto"/>
    <w:pitch w:val="default"/>
    <w:sig w:usb0="00000001" w:usb1="080E0000" w:usb2="00000000" w:usb3="00000000" w:csb0="00040000" w:csb1="00000000"/>
    <w:embedRegular r:id="rId3" w:fontKey="{56C24F06-29AD-4181-9870-7D87B26C13C0}"/>
  </w:font>
  <w:font w:name="仿宋_GB2312">
    <w:panose1 w:val="02010609030101010101"/>
    <w:charset w:val="86"/>
    <w:family w:val="modern"/>
    <w:pitch w:val="default"/>
    <w:sig w:usb0="00000001" w:usb1="080E0000" w:usb2="00000000" w:usb3="00000000" w:csb0="00040000" w:csb1="00000000"/>
    <w:embedRegular r:id="rId4" w:fontKey="{DAA9A0F8-2129-4958-81AF-BB838277B899}"/>
  </w:font>
  <w:font w:name="方正仿宋简体">
    <w:altName w:val="微软雅黑"/>
    <w:panose1 w:val="02010601030101010101"/>
    <w:charset w:val="86"/>
    <w:family w:val="auto"/>
    <w:pitch w:val="default"/>
    <w:sig w:usb0="00000000" w:usb1="00000000" w:usb2="00000000" w:usb3="00000000" w:csb0="00040000" w:csb1="00000000"/>
    <w:embedRegular r:id="rId5" w:fontKey="{89B6E176-E774-452F-BB0B-480FB0E06DD6}"/>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F458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B07C11">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FB07C11">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Vivian">
    <w15:presenceInfo w15:providerId="WPS Office" w15:userId="7401435"/>
  </w15:person>
  <w15:person w15:author="Tree.L">
    <w15:presenceInfo w15:providerId="WPS Office" w15:userId="1506372257"/>
  </w15:person>
  <w15:person w15:author="LF">
    <w15:presenceInfo w15:providerId="None" w15:userId="L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YTM4NDM1YWVmOThmYTM3ZDVmZmZhZmYwMDJmZWIifQ=="/>
  </w:docVars>
  <w:rsids>
    <w:rsidRoot w:val="4F8A22A6"/>
    <w:rsid w:val="0007065A"/>
    <w:rsid w:val="00070736"/>
    <w:rsid w:val="00074BC5"/>
    <w:rsid w:val="00097FED"/>
    <w:rsid w:val="000B7E08"/>
    <w:rsid w:val="001275A0"/>
    <w:rsid w:val="001F1219"/>
    <w:rsid w:val="002671CC"/>
    <w:rsid w:val="002F38C0"/>
    <w:rsid w:val="002F76D9"/>
    <w:rsid w:val="003426CA"/>
    <w:rsid w:val="003B1B10"/>
    <w:rsid w:val="003B725D"/>
    <w:rsid w:val="003D72CD"/>
    <w:rsid w:val="00490AB9"/>
    <w:rsid w:val="00511A08"/>
    <w:rsid w:val="00532310"/>
    <w:rsid w:val="00596BE8"/>
    <w:rsid w:val="005D314E"/>
    <w:rsid w:val="00634C55"/>
    <w:rsid w:val="00701F9F"/>
    <w:rsid w:val="0071334A"/>
    <w:rsid w:val="0072614E"/>
    <w:rsid w:val="0085211D"/>
    <w:rsid w:val="008A0F07"/>
    <w:rsid w:val="008B4E05"/>
    <w:rsid w:val="00943A1A"/>
    <w:rsid w:val="009D7C62"/>
    <w:rsid w:val="009E2BFA"/>
    <w:rsid w:val="00A64A8D"/>
    <w:rsid w:val="00A73189"/>
    <w:rsid w:val="00B12794"/>
    <w:rsid w:val="00B13139"/>
    <w:rsid w:val="00B33941"/>
    <w:rsid w:val="00B579A1"/>
    <w:rsid w:val="00B74A77"/>
    <w:rsid w:val="00BE6B52"/>
    <w:rsid w:val="00C3705C"/>
    <w:rsid w:val="00D075BF"/>
    <w:rsid w:val="00E214D0"/>
    <w:rsid w:val="00EC6B79"/>
    <w:rsid w:val="00FE0CFD"/>
    <w:rsid w:val="018815E8"/>
    <w:rsid w:val="01EA7AFA"/>
    <w:rsid w:val="021F6834"/>
    <w:rsid w:val="02374AF6"/>
    <w:rsid w:val="02573D50"/>
    <w:rsid w:val="02CB0A78"/>
    <w:rsid w:val="03305FFE"/>
    <w:rsid w:val="03481A87"/>
    <w:rsid w:val="03CF1426"/>
    <w:rsid w:val="05056AF4"/>
    <w:rsid w:val="06B2141A"/>
    <w:rsid w:val="073A1987"/>
    <w:rsid w:val="08400960"/>
    <w:rsid w:val="087C4C2E"/>
    <w:rsid w:val="0A6958C9"/>
    <w:rsid w:val="0A874D6E"/>
    <w:rsid w:val="0B6728DA"/>
    <w:rsid w:val="0B784895"/>
    <w:rsid w:val="0CC3365C"/>
    <w:rsid w:val="0CC40CB9"/>
    <w:rsid w:val="0CCB3EC9"/>
    <w:rsid w:val="0DF51627"/>
    <w:rsid w:val="0E801CA7"/>
    <w:rsid w:val="0F44030B"/>
    <w:rsid w:val="0F9B6FD3"/>
    <w:rsid w:val="10A579BD"/>
    <w:rsid w:val="10FC640E"/>
    <w:rsid w:val="110E106E"/>
    <w:rsid w:val="119906EE"/>
    <w:rsid w:val="12D50273"/>
    <w:rsid w:val="12DF2CA7"/>
    <w:rsid w:val="12E3355A"/>
    <w:rsid w:val="133D09EF"/>
    <w:rsid w:val="1508117D"/>
    <w:rsid w:val="157B3287"/>
    <w:rsid w:val="175972A6"/>
    <w:rsid w:val="183E52C5"/>
    <w:rsid w:val="1A67626D"/>
    <w:rsid w:val="1BDB39AC"/>
    <w:rsid w:val="1C3218C5"/>
    <w:rsid w:val="1C7601EC"/>
    <w:rsid w:val="1C9F23A9"/>
    <w:rsid w:val="1CD55BD1"/>
    <w:rsid w:val="1CFB4574"/>
    <w:rsid w:val="1D44540B"/>
    <w:rsid w:val="1D5B65BD"/>
    <w:rsid w:val="1D930307"/>
    <w:rsid w:val="1D934FB8"/>
    <w:rsid w:val="1DD42A51"/>
    <w:rsid w:val="1E08730E"/>
    <w:rsid w:val="1E274F4D"/>
    <w:rsid w:val="1E3C0D72"/>
    <w:rsid w:val="1F083D9D"/>
    <w:rsid w:val="1F190974"/>
    <w:rsid w:val="20DF0510"/>
    <w:rsid w:val="20F92758"/>
    <w:rsid w:val="212C0E85"/>
    <w:rsid w:val="2146781C"/>
    <w:rsid w:val="218A7BB7"/>
    <w:rsid w:val="21FC739A"/>
    <w:rsid w:val="22461E96"/>
    <w:rsid w:val="23FA0E3D"/>
    <w:rsid w:val="24AE7AB6"/>
    <w:rsid w:val="25217CBC"/>
    <w:rsid w:val="25F60AA2"/>
    <w:rsid w:val="26E72CF4"/>
    <w:rsid w:val="28AA3FD9"/>
    <w:rsid w:val="29E33C97"/>
    <w:rsid w:val="2A163F56"/>
    <w:rsid w:val="2B735A8E"/>
    <w:rsid w:val="2C080F52"/>
    <w:rsid w:val="2C153407"/>
    <w:rsid w:val="2C4E2349"/>
    <w:rsid w:val="2C707946"/>
    <w:rsid w:val="2C8A1D05"/>
    <w:rsid w:val="2D683E01"/>
    <w:rsid w:val="2DE23ADD"/>
    <w:rsid w:val="2E0C00D0"/>
    <w:rsid w:val="2EE621FE"/>
    <w:rsid w:val="2EF60E23"/>
    <w:rsid w:val="2FAA64C9"/>
    <w:rsid w:val="2FD97EDF"/>
    <w:rsid w:val="303D06B3"/>
    <w:rsid w:val="30DB080D"/>
    <w:rsid w:val="31AB24E0"/>
    <w:rsid w:val="32306420"/>
    <w:rsid w:val="32C24EED"/>
    <w:rsid w:val="33042538"/>
    <w:rsid w:val="331A429C"/>
    <w:rsid w:val="334A5092"/>
    <w:rsid w:val="34A607FC"/>
    <w:rsid w:val="34EA3E56"/>
    <w:rsid w:val="36041564"/>
    <w:rsid w:val="360C68FA"/>
    <w:rsid w:val="36496DE4"/>
    <w:rsid w:val="38014ADF"/>
    <w:rsid w:val="38C442AC"/>
    <w:rsid w:val="38DA3560"/>
    <w:rsid w:val="3A296D28"/>
    <w:rsid w:val="3A570FC0"/>
    <w:rsid w:val="3AAA19A1"/>
    <w:rsid w:val="3ADD6E62"/>
    <w:rsid w:val="3C000135"/>
    <w:rsid w:val="3D7B4D0B"/>
    <w:rsid w:val="3DC03953"/>
    <w:rsid w:val="3E582405"/>
    <w:rsid w:val="3EA21DEA"/>
    <w:rsid w:val="3EFA27C3"/>
    <w:rsid w:val="3EFF2F42"/>
    <w:rsid w:val="3F1202EF"/>
    <w:rsid w:val="3F336610"/>
    <w:rsid w:val="3FB87776"/>
    <w:rsid w:val="407C4056"/>
    <w:rsid w:val="40C14359"/>
    <w:rsid w:val="426A0714"/>
    <w:rsid w:val="42C121F4"/>
    <w:rsid w:val="42F6236E"/>
    <w:rsid w:val="435A00FE"/>
    <w:rsid w:val="43AA2C88"/>
    <w:rsid w:val="43F90C0F"/>
    <w:rsid w:val="44134163"/>
    <w:rsid w:val="4463413C"/>
    <w:rsid w:val="4520441F"/>
    <w:rsid w:val="457868AE"/>
    <w:rsid w:val="457C6836"/>
    <w:rsid w:val="45D11283"/>
    <w:rsid w:val="46266A38"/>
    <w:rsid w:val="46AC098C"/>
    <w:rsid w:val="47896EA8"/>
    <w:rsid w:val="483F12A6"/>
    <w:rsid w:val="48F002CF"/>
    <w:rsid w:val="4921088C"/>
    <w:rsid w:val="49495B82"/>
    <w:rsid w:val="49DC5B65"/>
    <w:rsid w:val="4A6A1ACC"/>
    <w:rsid w:val="4ACE3700"/>
    <w:rsid w:val="4BBF5A46"/>
    <w:rsid w:val="4C1F2110"/>
    <w:rsid w:val="4CB31643"/>
    <w:rsid w:val="4D697CA0"/>
    <w:rsid w:val="4E4251B0"/>
    <w:rsid w:val="4E546F53"/>
    <w:rsid w:val="4E7F3DDD"/>
    <w:rsid w:val="4E945805"/>
    <w:rsid w:val="4F8A22A6"/>
    <w:rsid w:val="4FED4228"/>
    <w:rsid w:val="501747B4"/>
    <w:rsid w:val="510D60EF"/>
    <w:rsid w:val="515F131B"/>
    <w:rsid w:val="51BF27FE"/>
    <w:rsid w:val="51CF0C1B"/>
    <w:rsid w:val="523C1B72"/>
    <w:rsid w:val="5249457E"/>
    <w:rsid w:val="525E06E1"/>
    <w:rsid w:val="53E66D4A"/>
    <w:rsid w:val="540C778B"/>
    <w:rsid w:val="542474E3"/>
    <w:rsid w:val="54AA7074"/>
    <w:rsid w:val="553F5052"/>
    <w:rsid w:val="55627866"/>
    <w:rsid w:val="55CF634B"/>
    <w:rsid w:val="56247D4A"/>
    <w:rsid w:val="57AC51EA"/>
    <w:rsid w:val="57EA1D17"/>
    <w:rsid w:val="5A20144B"/>
    <w:rsid w:val="5A5104F1"/>
    <w:rsid w:val="5A5D1A52"/>
    <w:rsid w:val="5B6A445B"/>
    <w:rsid w:val="5CDE3195"/>
    <w:rsid w:val="5CE55C17"/>
    <w:rsid w:val="5E2A0245"/>
    <w:rsid w:val="5E76688A"/>
    <w:rsid w:val="5FF06C17"/>
    <w:rsid w:val="606648FD"/>
    <w:rsid w:val="630F0F53"/>
    <w:rsid w:val="64433691"/>
    <w:rsid w:val="64873DE6"/>
    <w:rsid w:val="64AB1789"/>
    <w:rsid w:val="66662D32"/>
    <w:rsid w:val="66877A8E"/>
    <w:rsid w:val="66D508B5"/>
    <w:rsid w:val="67055233"/>
    <w:rsid w:val="675136DC"/>
    <w:rsid w:val="68431D37"/>
    <w:rsid w:val="6967137D"/>
    <w:rsid w:val="69972E37"/>
    <w:rsid w:val="69EF2490"/>
    <w:rsid w:val="6A1D55E8"/>
    <w:rsid w:val="6AEC2279"/>
    <w:rsid w:val="6B07374C"/>
    <w:rsid w:val="6B461E36"/>
    <w:rsid w:val="6B633391"/>
    <w:rsid w:val="6BD75CD6"/>
    <w:rsid w:val="6C114EAB"/>
    <w:rsid w:val="6CBC78A0"/>
    <w:rsid w:val="6D0B279A"/>
    <w:rsid w:val="6DAD44A3"/>
    <w:rsid w:val="6E6829CA"/>
    <w:rsid w:val="6E6B1D8D"/>
    <w:rsid w:val="6E790687"/>
    <w:rsid w:val="6EF700D8"/>
    <w:rsid w:val="6F997ED1"/>
    <w:rsid w:val="709A1499"/>
    <w:rsid w:val="716A128A"/>
    <w:rsid w:val="71A21572"/>
    <w:rsid w:val="71E76822"/>
    <w:rsid w:val="721D0945"/>
    <w:rsid w:val="73B97A06"/>
    <w:rsid w:val="741D4037"/>
    <w:rsid w:val="74491E58"/>
    <w:rsid w:val="747E1BE9"/>
    <w:rsid w:val="74D43773"/>
    <w:rsid w:val="754D1FD0"/>
    <w:rsid w:val="755365F0"/>
    <w:rsid w:val="7609017D"/>
    <w:rsid w:val="76565D25"/>
    <w:rsid w:val="77080C7E"/>
    <w:rsid w:val="77185B7F"/>
    <w:rsid w:val="774258A6"/>
    <w:rsid w:val="77BE04D4"/>
    <w:rsid w:val="77C63D9B"/>
    <w:rsid w:val="79002D6F"/>
    <w:rsid w:val="790274A5"/>
    <w:rsid w:val="79613072"/>
    <w:rsid w:val="7A052AAE"/>
    <w:rsid w:val="7A0D0C21"/>
    <w:rsid w:val="7A267818"/>
    <w:rsid w:val="7A4E4227"/>
    <w:rsid w:val="7B0408F4"/>
    <w:rsid w:val="7B8179B7"/>
    <w:rsid w:val="7BED7A24"/>
    <w:rsid w:val="7D190488"/>
    <w:rsid w:val="7E7F7DE5"/>
    <w:rsid w:val="7EC84DFE"/>
    <w:rsid w:val="7EF818CF"/>
    <w:rsid w:val="7F371811"/>
    <w:rsid w:val="7FD160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20" w:lineRule="atLeast"/>
    </w:pPr>
    <w:rPr>
      <w:sz w:val="24"/>
    </w:rPr>
  </w:style>
  <w:style w:type="paragraph" w:styleId="3">
    <w:name w:val="Body Text Indent"/>
    <w:basedOn w:val="1"/>
    <w:link w:val="22"/>
    <w:unhideWhenUsed/>
    <w:qFormat/>
    <w:uiPriority w:val="99"/>
    <w:pPr>
      <w:ind w:firstLine="560" w:firstLineChars="200"/>
    </w:pPr>
    <w:rPr>
      <w:rFonts w:ascii="宋体" w:hAnsi="宋体"/>
      <w:sz w:val="28"/>
      <w:szCs w:val="28"/>
    </w:rPr>
  </w:style>
  <w:style w:type="paragraph" w:styleId="4">
    <w:name w:val="Balloon Text"/>
    <w:basedOn w:val="1"/>
    <w:link w:val="18"/>
    <w:qFormat/>
    <w:uiPriority w:val="0"/>
    <w:rPr>
      <w:sz w:val="18"/>
      <w:szCs w:val="18"/>
    </w:rPr>
  </w:style>
  <w:style w:type="paragraph" w:styleId="5">
    <w:name w:val="footer"/>
    <w:basedOn w:val="1"/>
    <w:link w:val="17"/>
    <w:qFormat/>
    <w:uiPriority w:val="0"/>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8">
    <w:name w:val="Body Text First Indent"/>
    <w:basedOn w:val="2"/>
    <w:qFormat/>
    <w:uiPriority w:val="0"/>
    <w:pPr>
      <w:spacing w:after="120" w:line="240" w:lineRule="auto"/>
      <w:ind w:firstLine="420" w:firstLineChars="100"/>
    </w:pPr>
    <w:rPr>
      <w:kern w:val="0"/>
      <w:sz w:val="20"/>
    </w:rPr>
  </w:style>
  <w:style w:type="paragraph" w:styleId="9">
    <w:name w:val="Body Text First Indent 2"/>
    <w:basedOn w:val="3"/>
    <w:unhideWhenUsed/>
    <w:qFormat/>
    <w:uiPriority w:val="99"/>
    <w:pPr>
      <w:ind w:firstLine="420"/>
    </w:pPr>
    <w:rPr>
      <w:rFonts w:hint="eastAsia" w:eastAsia="宋体" w:cs="Times New Roma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3">
    <w:name w:val="Strong"/>
    <w:qFormat/>
    <w:uiPriority w:val="0"/>
    <w:rPr>
      <w:b/>
    </w:rPr>
  </w:style>
  <w:style w:type="paragraph" w:customStyle="1" w:styleId="14">
    <w:name w:val="Fließtext"/>
    <w:basedOn w:val="1"/>
    <w:qFormat/>
    <w:uiPriority w:val="0"/>
    <w:pPr>
      <w:overflowPunct w:val="0"/>
      <w:autoSpaceDE w:val="0"/>
      <w:autoSpaceDN w:val="0"/>
      <w:adjustRightInd w:val="0"/>
      <w:textAlignment w:val="baseline"/>
    </w:pPr>
    <w:rPr>
      <w:kern w:val="28"/>
      <w:szCs w:val="20"/>
    </w:rPr>
  </w:style>
  <w:style w:type="paragraph" w:customStyle="1" w:styleId="15">
    <w:name w:val="列出段落1"/>
    <w:basedOn w:val="1"/>
    <w:qFormat/>
    <w:uiPriority w:val="34"/>
    <w:pPr>
      <w:ind w:firstLine="420" w:firstLineChars="200"/>
    </w:pPr>
  </w:style>
  <w:style w:type="character" w:customStyle="1" w:styleId="16">
    <w:name w:val="页眉 Char"/>
    <w:basedOn w:val="12"/>
    <w:link w:val="6"/>
    <w:qFormat/>
    <w:uiPriority w:val="0"/>
    <w:rPr>
      <w:rFonts w:asciiTheme="minorHAnsi" w:hAnsiTheme="minorHAnsi" w:eastAsiaTheme="minorEastAsia" w:cstheme="minorBidi"/>
      <w:kern w:val="2"/>
      <w:sz w:val="18"/>
      <w:szCs w:val="18"/>
    </w:rPr>
  </w:style>
  <w:style w:type="character" w:customStyle="1" w:styleId="17">
    <w:name w:val="页脚 Char"/>
    <w:basedOn w:val="12"/>
    <w:link w:val="5"/>
    <w:qFormat/>
    <w:uiPriority w:val="0"/>
    <w:rPr>
      <w:rFonts w:asciiTheme="minorHAnsi" w:hAnsiTheme="minorHAnsi" w:eastAsiaTheme="minorEastAsia" w:cstheme="minorBidi"/>
      <w:kern w:val="2"/>
      <w:sz w:val="18"/>
      <w:szCs w:val="18"/>
    </w:rPr>
  </w:style>
  <w:style w:type="character" w:customStyle="1" w:styleId="18">
    <w:name w:val="批注框文本 Char"/>
    <w:basedOn w:val="12"/>
    <w:link w:val="4"/>
    <w:qFormat/>
    <w:uiPriority w:val="0"/>
    <w:rPr>
      <w:rFonts w:asciiTheme="minorHAnsi" w:hAnsiTheme="minorHAnsi" w:eastAsiaTheme="minorEastAsia" w:cstheme="minorBidi"/>
      <w:kern w:val="2"/>
      <w:sz w:val="18"/>
      <w:szCs w:val="18"/>
    </w:rPr>
  </w:style>
  <w:style w:type="paragraph" w:customStyle="1" w:styleId="19">
    <w:name w:val="msolistparagraph"/>
    <w:basedOn w:val="1"/>
    <w:qFormat/>
    <w:uiPriority w:val="0"/>
    <w:pPr>
      <w:ind w:firstLine="420" w:firstLineChars="200"/>
    </w:pPr>
    <w:rPr>
      <w:rFonts w:ascii="Calibri" w:hAnsi="Calibri" w:eastAsia="宋体" w:cs="Times New Roman"/>
    </w:rPr>
  </w:style>
  <w:style w:type="character" w:customStyle="1" w:styleId="20">
    <w:name w:val="apple-converted-space"/>
    <w:basedOn w:val="12"/>
    <w:qFormat/>
    <w:uiPriority w:val="0"/>
  </w:style>
  <w:style w:type="character" w:customStyle="1" w:styleId="21">
    <w:name w:val="正文文本首行缩进 2 字符"/>
    <w:basedOn w:val="22"/>
    <w:qFormat/>
    <w:uiPriority w:val="0"/>
    <w:rPr>
      <w:rFonts w:hint="eastAsia" w:ascii="宋体" w:hAnsi="宋体" w:eastAsia="宋体" w:cs="Times New Roman"/>
      <w:kern w:val="2"/>
      <w:sz w:val="28"/>
      <w:szCs w:val="28"/>
    </w:rPr>
  </w:style>
  <w:style w:type="character" w:customStyle="1" w:styleId="22">
    <w:name w:val="正文文本缩进 Char"/>
    <w:basedOn w:val="12"/>
    <w:link w:val="3"/>
    <w:qFormat/>
    <w:uiPriority w:val="0"/>
    <w:rPr>
      <w:rFonts w:hint="default" w:ascii="Calibri" w:hAnsi="Calibri" w:eastAsia="宋体" w:cs="Times New Roman"/>
      <w:kern w:val="2"/>
      <w:sz w:val="21"/>
      <w:szCs w:val="24"/>
    </w:rPr>
  </w:style>
  <w:style w:type="paragraph" w:customStyle="1" w:styleId="23">
    <w:name w:val="正文_0_0"/>
    <w:qFormat/>
    <w:uiPriority w:val="0"/>
    <w:pPr>
      <w:widowControl w:val="0"/>
      <w:spacing w:line="240"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2458</Words>
  <Characters>2604</Characters>
  <Lines>24</Lines>
  <Paragraphs>6</Paragraphs>
  <TotalTime>1133</TotalTime>
  <ScaleCrop>false</ScaleCrop>
  <LinksUpToDate>false</LinksUpToDate>
  <CharactersWithSpaces>3041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2021-08-22T03:03:00Z</dcterms:created>
  <dc:creator>林伟</dc:creator>
  <cp:lastModifiedBy>Tree.L</cp:lastModifiedBy>
  <cp:lastPrinted>2025-06-27T00:37:17Z</cp:lastPrinted>
  <dcterms:modified xsi:type="dcterms:W3CDTF">2025-06-27T00:37:36Z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6AC666AE34114217AC1CF7DA50475A47_13</vt:lpwstr>
  </property>
  <property fmtid="{D5CDD505-2E9C-101B-9397-08002B2CF9AE}" pid="4" name="KSOTemplateDocerSaveRecord">
    <vt:lpwstr>eyJoZGlkIjoiOWRkMWQxZDJlM2ZkOWNlMDdlNjEyYmY2NzBkZTY2ZGYiLCJ1c2VySWQiOiIxMDE4MzQ4MTkxIn0=</vt:lpwstr>
  </property>
</Properties>
</file>